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246CB" w14:textId="13BECE1A" w:rsidR="00415D5F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b/>
          <w:bCs/>
          <w:color w:val="C00000"/>
          <w:sz w:val="28"/>
          <w:szCs w:val="28"/>
        </w:rPr>
      </w:pPr>
      <w:bookmarkStart w:id="0" w:name="_GoBack"/>
      <w:bookmarkEnd w:id="0"/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>Załącznik nr 5 do Regulaminu</w:t>
      </w:r>
      <w:r w:rsidR="1A1F6F2D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 </w:t>
      </w:r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– </w:t>
      </w:r>
      <w:r w:rsidR="005825AC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Kryteria </w:t>
      </w:r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Wyboru </w:t>
      </w:r>
      <w:r w:rsidR="006D26C8" w:rsidRPr="005E7E0B">
        <w:rPr>
          <w:rFonts w:eastAsiaTheme="minorEastAsia" w:cstheme="minorHAnsi"/>
          <w:b/>
          <w:bCs/>
          <w:color w:val="C00000"/>
          <w:sz w:val="28"/>
          <w:szCs w:val="28"/>
        </w:rPr>
        <w:t>Uczestników Przedsięwzięcia</w:t>
      </w:r>
      <w:r w:rsidR="00EC5EFB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 </w:t>
      </w:r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do każdego z Etapów oraz </w:t>
      </w:r>
      <w:r w:rsidR="005825AC" w:rsidRPr="005E7E0B">
        <w:rPr>
          <w:rFonts w:eastAsiaTheme="minorEastAsia" w:cstheme="minorHAnsi"/>
          <w:b/>
          <w:bCs/>
          <w:color w:val="C00000"/>
          <w:sz w:val="28"/>
          <w:szCs w:val="28"/>
        </w:rPr>
        <w:t>Kryteria</w:t>
      </w:r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 Oceny </w:t>
      </w:r>
      <w:r w:rsidR="005825AC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Wyników Prac </w:t>
      </w:r>
      <w:r w:rsidR="006C615F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B+R </w:t>
      </w:r>
      <w:r w:rsidR="005825AC" w:rsidRPr="005E7E0B">
        <w:rPr>
          <w:rFonts w:eastAsiaTheme="minorEastAsia" w:cstheme="minorHAnsi"/>
          <w:b/>
          <w:bCs/>
          <w:color w:val="C00000"/>
          <w:sz w:val="28"/>
          <w:szCs w:val="28"/>
        </w:rPr>
        <w:t>Etapu II</w:t>
      </w:r>
      <w:r w:rsidR="00B22CAE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 </w:t>
      </w:r>
      <w:r w:rsidR="710CA47D" w:rsidRPr="005E7E0B">
        <w:rPr>
          <w:rFonts w:eastAsiaTheme="minorEastAsia" w:cstheme="minorHAnsi"/>
          <w:b/>
          <w:bCs/>
          <w:color w:val="C00000"/>
          <w:sz w:val="28"/>
          <w:szCs w:val="28"/>
        </w:rPr>
        <w:t>dla Przedsięwzięcia „</w:t>
      </w:r>
      <w:r w:rsidR="2940F921" w:rsidRPr="005E7E0B">
        <w:rPr>
          <w:rFonts w:eastAsiaTheme="minorEastAsia" w:cstheme="minorHAnsi"/>
          <w:b/>
          <w:bCs/>
          <w:color w:val="C00000"/>
          <w:sz w:val="28"/>
          <w:szCs w:val="28"/>
        </w:rPr>
        <w:t>Magazynowanie energii elektrycznej</w:t>
      </w:r>
      <w:r w:rsidR="710CA47D" w:rsidRPr="005E7E0B">
        <w:rPr>
          <w:rFonts w:eastAsiaTheme="minorEastAsia" w:cstheme="minorHAnsi"/>
          <w:b/>
          <w:bCs/>
          <w:color w:val="C00000"/>
          <w:sz w:val="28"/>
          <w:szCs w:val="28"/>
        </w:rPr>
        <w:t>”</w:t>
      </w:r>
    </w:p>
    <w:p w14:paraId="01D2BEAD" w14:textId="4A1AD922" w:rsidR="00415D5F" w:rsidRPr="005E7E0B" w:rsidRDefault="00CF77EA" w:rsidP="00F0641A">
      <w:pPr>
        <w:spacing w:after="160" w:line="259" w:lineRule="auto"/>
        <w:rPr>
          <w:rFonts w:eastAsiaTheme="minorEastAsia" w:cstheme="minorHAnsi"/>
          <w:b/>
          <w:color w:val="C00000"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color w:val="C00000"/>
          <w:sz w:val="22"/>
          <w:szCs w:val="22"/>
          <w:lang w:eastAsia="pl-PL"/>
        </w:rPr>
        <w:t>STRUMIEŃ BATERIA</w:t>
      </w:r>
    </w:p>
    <w:p w14:paraId="59492916" w14:textId="12613111" w:rsidR="00BD6073" w:rsidRPr="005E7E0B" w:rsidRDefault="00BD6073" w:rsidP="00F0641A">
      <w:pPr>
        <w:keepNext/>
        <w:keepLines/>
        <w:numPr>
          <w:ilvl w:val="0"/>
          <w:numId w:val="30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1" w:name="_Toc63816997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Informacje ogólne</w:t>
      </w:r>
      <w:r w:rsidR="00F13B14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- S</w:t>
      </w:r>
      <w:r w:rsidR="5CE2D6E7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trumień </w:t>
      </w:r>
      <w:r w:rsidR="6E826B46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5CE2D6E7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59617F55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  <w:bookmarkEnd w:id="1"/>
    </w:p>
    <w:p w14:paraId="66BA1E63" w14:textId="0475D359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Nabór </w:t>
      </w:r>
      <w:r w:rsidR="002F528D" w:rsidRPr="005E7E0B">
        <w:rPr>
          <w:rFonts w:eastAsiaTheme="minorEastAsia" w:cstheme="minorHAnsi"/>
          <w:sz w:val="22"/>
          <w:szCs w:val="22"/>
          <w:lang w:eastAsia="pl-PL"/>
        </w:rPr>
        <w:t xml:space="preserve">Wnioskodawców </w:t>
      </w:r>
      <w:r w:rsidRPr="005E7E0B">
        <w:rPr>
          <w:rFonts w:eastAsiaTheme="minorEastAsia" w:cstheme="minorHAnsi"/>
          <w:sz w:val="22"/>
          <w:szCs w:val="22"/>
          <w:lang w:eastAsia="pl-PL"/>
        </w:rPr>
        <w:t>do zawarcia Umowy i przystąpienia do realizacji Etapu I będzie opierał się na podstawie oceny Wniosków o dopuszczenie do udziału w postępowaniu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>,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złożonych przez podmioty zainteresowane realizacją Przedsięwzięcia. Ocena Wniosków zostanie przeprowadzona zgodnie z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Kryteriami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Wyboru </w:t>
      </w:r>
      <w:r w:rsidR="00B3699A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do Etapu I. Wynikiem oceny ww. Wniosków będzie Lista Rankingowa, która będzie stanowiła podstawę wyboru </w:t>
      </w:r>
      <w:r w:rsidR="00DB2323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z którymi Zamawiający zawrze Umowę. </w:t>
      </w:r>
    </w:p>
    <w:p w14:paraId="0D2C9D4D" w14:textId="2D6137D0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Po zakończeniu Etapu I, Zamawiający </w:t>
      </w:r>
      <w:r w:rsidR="002F528D" w:rsidRPr="005E7E0B">
        <w:rPr>
          <w:rFonts w:eastAsiaTheme="minorEastAsia" w:cstheme="minorHAnsi"/>
          <w:sz w:val="22"/>
          <w:szCs w:val="22"/>
          <w:lang w:eastAsia="pl-PL"/>
        </w:rPr>
        <w:t xml:space="preserve">wybierze </w:t>
      </w:r>
      <w:r w:rsidR="005D33EA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do Etapu II </w:t>
      </w:r>
      <w:r w:rsidR="002F528D" w:rsidRPr="005E7E0B">
        <w:rPr>
          <w:rFonts w:eastAsiaTheme="minorEastAsia" w:cstheme="minorHAnsi"/>
          <w:sz w:val="22"/>
          <w:szCs w:val="22"/>
          <w:lang w:eastAsia="pl-PL"/>
        </w:rPr>
        <w:t xml:space="preserve">wskutek Selekcji Etapu I,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zgodnie z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Kryteriami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Wyboru </w:t>
      </w:r>
      <w:r w:rsidR="005D33EA" w:rsidRPr="005E7E0B">
        <w:rPr>
          <w:rFonts w:eastAsiaTheme="minorEastAsia" w:cstheme="minorHAnsi"/>
          <w:sz w:val="22"/>
          <w:szCs w:val="22"/>
          <w:lang w:eastAsia="pl-PL"/>
        </w:rPr>
        <w:t xml:space="preserve">Uczestników Przedsięwzięcia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do Etapu II - szczegółowe informacje dotyczące opisu poszczególnych Kryteriów 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Wyboru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a także sposobu oceny i przyznawania punktów w ramach 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Oceny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Wniosków i opisów Etapów I </w:t>
      </w:r>
      <w:proofErr w:type="spellStart"/>
      <w:r w:rsidRPr="005E7E0B">
        <w:rPr>
          <w:rFonts w:eastAsiaTheme="minorEastAsia" w:cstheme="minorHAnsi"/>
          <w:sz w:val="22"/>
          <w:szCs w:val="22"/>
          <w:lang w:eastAsia="pl-PL"/>
        </w:rPr>
        <w:t>i</w:t>
      </w:r>
      <w:proofErr w:type="spellEnd"/>
      <w:r w:rsidRPr="005E7E0B">
        <w:rPr>
          <w:rFonts w:eastAsiaTheme="minorEastAsia" w:cstheme="minorHAnsi"/>
          <w:sz w:val="22"/>
          <w:szCs w:val="22"/>
          <w:lang w:eastAsia="pl-PL"/>
        </w:rPr>
        <w:t xml:space="preserve"> II zostały przedstawione w rozdziałach poniżej. Po zakończeniu Etapu II, Zamawiający dokona Oceny</w:t>
      </w:r>
      <w:r w:rsidR="00AD4DA2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>Etapu II</w:t>
      </w:r>
      <w:r w:rsidR="00A176EA" w:rsidRPr="005E7E0B">
        <w:rPr>
          <w:rFonts w:eastAsiaTheme="minorEastAsia" w:cstheme="minorHAnsi"/>
          <w:sz w:val="22"/>
          <w:szCs w:val="22"/>
          <w:lang w:eastAsia="pl-PL"/>
        </w:rPr>
        <w:t>.</w:t>
      </w:r>
    </w:p>
    <w:p w14:paraId="039B4494" w14:textId="644CECB4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>Zamawiający</w:t>
      </w:r>
      <w:r w:rsidR="007F6308" w:rsidRPr="005E7E0B">
        <w:rPr>
          <w:rFonts w:eastAsiaTheme="minorEastAsia" w:cstheme="minorHAnsi"/>
          <w:sz w:val="22"/>
          <w:szCs w:val="22"/>
          <w:lang w:eastAsia="pl-PL"/>
        </w:rPr>
        <w:t xml:space="preserve"> w trakcie prowadzonych ocen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będzie weryfikował spełnienie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będzie stosował punktowane </w:t>
      </w:r>
      <w:r w:rsidR="008A51BB" w:rsidRPr="005E7E0B">
        <w:rPr>
          <w:rFonts w:eastAsiaTheme="minorEastAsia" w:cstheme="minorHAnsi"/>
          <w:sz w:val="22"/>
          <w:szCs w:val="22"/>
          <w:lang w:eastAsia="pl-PL"/>
        </w:rPr>
        <w:t>Kryteria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205140" w:rsidRPr="005E7E0B">
        <w:rPr>
          <w:rFonts w:eastAsiaTheme="minorEastAsia" w:cstheme="minorHAnsi"/>
          <w:sz w:val="22"/>
          <w:szCs w:val="22"/>
          <w:lang w:eastAsia="pl-PL"/>
        </w:rPr>
        <w:t>Konkursowe, będzie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przyznawał punkty za spełnienie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)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19A3DE93" w:rsidRPr="005E7E0B">
        <w:rPr>
          <w:rFonts w:eastAsiaTheme="minorEastAsia" w:cstheme="minorHAnsi"/>
          <w:sz w:val="22"/>
          <w:szCs w:val="22"/>
          <w:lang w:eastAsia="pl-PL"/>
        </w:rPr>
        <w:t xml:space="preserve">i 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 xml:space="preserve">Wymagań </w:t>
      </w:r>
      <w:r w:rsidR="19A3DE93" w:rsidRPr="005E7E0B">
        <w:rPr>
          <w:rFonts w:eastAsiaTheme="minorEastAsia" w:cstheme="minorHAnsi"/>
          <w:sz w:val="22"/>
          <w:szCs w:val="22"/>
          <w:lang w:eastAsia="pl-PL"/>
        </w:rPr>
        <w:t>Jakościowych</w:t>
      </w:r>
      <w:r w:rsidR="00712D13" w:rsidRPr="005E7E0B">
        <w:rPr>
          <w:rFonts w:eastAsiaTheme="minorEastAsia" w:cstheme="minorHAnsi"/>
          <w:sz w:val="22"/>
          <w:szCs w:val="22"/>
          <w:lang w:eastAsia="pl-PL"/>
        </w:rPr>
        <w:t xml:space="preserve"> oraz</w:t>
      </w:r>
      <w:r w:rsidR="00D30D45" w:rsidRPr="005E7E0B">
        <w:rPr>
          <w:rFonts w:eastAsiaTheme="minorEastAsia" w:cstheme="minorHAnsi"/>
          <w:sz w:val="22"/>
          <w:szCs w:val="22"/>
          <w:lang w:eastAsia="pl-PL"/>
        </w:rPr>
        <w:t xml:space="preserve"> za inne elementy odpowiednio </w:t>
      </w:r>
      <w:r w:rsidR="00AC2477" w:rsidRPr="005E7E0B">
        <w:rPr>
          <w:rFonts w:eastAsiaTheme="minorEastAsia" w:cstheme="minorHAnsi"/>
          <w:sz w:val="22"/>
          <w:szCs w:val="22"/>
          <w:lang w:eastAsia="pl-PL"/>
        </w:rPr>
        <w:t xml:space="preserve">dla </w:t>
      </w:r>
      <w:r w:rsidR="00A22A8A" w:rsidRPr="005E7E0B">
        <w:rPr>
          <w:rFonts w:eastAsiaTheme="minorEastAsia" w:cstheme="minorHAnsi"/>
          <w:sz w:val="22"/>
          <w:szCs w:val="22"/>
          <w:lang w:eastAsia="pl-PL"/>
        </w:rPr>
        <w:t>Wniosku lub Z</w:t>
      </w:r>
      <w:r w:rsidR="00D30D45" w:rsidRPr="005E7E0B">
        <w:rPr>
          <w:rFonts w:eastAsiaTheme="minorEastAsia" w:cstheme="minorHAnsi"/>
          <w:sz w:val="22"/>
          <w:szCs w:val="22"/>
          <w:lang w:eastAsia="pl-PL"/>
        </w:rPr>
        <w:t>aktualizowane</w:t>
      </w:r>
      <w:r w:rsidR="00A22A8A" w:rsidRPr="005E7E0B">
        <w:rPr>
          <w:rFonts w:eastAsiaTheme="minorEastAsia" w:cstheme="minorHAnsi"/>
          <w:sz w:val="22"/>
          <w:szCs w:val="22"/>
          <w:lang w:eastAsia="pl-PL"/>
        </w:rPr>
        <w:t>go</w:t>
      </w:r>
      <w:r w:rsidR="00D30D45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A22A8A" w:rsidRPr="005E7E0B">
        <w:rPr>
          <w:rFonts w:eastAsiaTheme="minorEastAsia" w:cstheme="minorHAnsi"/>
          <w:sz w:val="22"/>
          <w:szCs w:val="22"/>
          <w:lang w:eastAsia="pl-PL"/>
        </w:rPr>
        <w:t>Wniosku</w:t>
      </w:r>
      <w:r w:rsidR="00712D13" w:rsidRPr="005E7E0B">
        <w:rPr>
          <w:rFonts w:eastAsiaTheme="minorEastAsia" w:cstheme="minorHAnsi"/>
          <w:sz w:val="22"/>
          <w:szCs w:val="22"/>
          <w:lang w:eastAsia="pl-PL"/>
        </w:rPr>
        <w:t>.</w:t>
      </w:r>
    </w:p>
    <w:p w14:paraId="57AE6CE6" w14:textId="7B1B37BB" w:rsidR="00BD6073" w:rsidRPr="005E7E0B" w:rsidRDefault="00BD6073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 ramach Przedsięwzięcia i realizacji poszczególnych Etapów,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będzie zobligowany do przedstawienia do oceny odpowiednio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Etapu I </w:t>
      </w:r>
      <w:proofErr w:type="spellStart"/>
      <w:r w:rsidRPr="005E7E0B">
        <w:rPr>
          <w:rFonts w:eastAsiaTheme="minorEastAsia" w:cstheme="minorHAnsi"/>
          <w:sz w:val="22"/>
          <w:szCs w:val="22"/>
          <w:lang w:eastAsia="pl-PL"/>
        </w:rPr>
        <w:t>i</w:t>
      </w:r>
      <w:proofErr w:type="spellEnd"/>
      <w:r w:rsidRPr="005E7E0B">
        <w:rPr>
          <w:rFonts w:eastAsiaTheme="minorEastAsia" w:cstheme="minorHAnsi"/>
          <w:sz w:val="22"/>
          <w:szCs w:val="22"/>
          <w:lang w:eastAsia="pl-PL"/>
        </w:rPr>
        <w:t xml:space="preserve"> Etapu II. W przypadku niespełnienia powyższego, Zamawiający odstąpi od przeprowadzenia oceny merytorycznej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Etapu, a tym samym odpowiednio uwzględnienia Wykonawcy w procesie Selekcji </w:t>
      </w:r>
      <w:r w:rsidR="00453E32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do Etapu II lub Oceny 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Etap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u</w:t>
      </w:r>
      <w:r w:rsidR="069F98D6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Pr="005E7E0B">
        <w:rPr>
          <w:rFonts w:eastAsiaTheme="minorEastAsia" w:cstheme="minorHAnsi"/>
          <w:sz w:val="22"/>
          <w:szCs w:val="22"/>
          <w:lang w:eastAsia="pl-PL"/>
        </w:rPr>
        <w:t>II.</w:t>
      </w:r>
      <w:r w:rsidR="6BC77DFF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Pr="005E7E0B">
        <w:rPr>
          <w:rFonts w:eastAsiaTheme="minorEastAsia" w:cstheme="minorHAnsi"/>
          <w:sz w:val="22"/>
          <w:szCs w:val="22"/>
        </w:rPr>
        <w:t xml:space="preserve">Liczba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 xml:space="preserve"> dopuszczonych do udziału w poszczególnych Etapach </w:t>
      </w:r>
      <w:r w:rsidR="00E66BB3" w:rsidRPr="005E7E0B">
        <w:rPr>
          <w:rFonts w:eastAsiaTheme="minorEastAsia" w:cstheme="minorHAnsi"/>
          <w:sz w:val="22"/>
          <w:szCs w:val="22"/>
        </w:rPr>
        <w:t xml:space="preserve">każdego ze Strumieni Przedsięwzięcia </w:t>
      </w:r>
      <w:r w:rsidRPr="005E7E0B">
        <w:rPr>
          <w:rFonts w:eastAsiaTheme="minorEastAsia" w:cstheme="minorHAnsi"/>
          <w:sz w:val="22"/>
          <w:szCs w:val="22"/>
        </w:rPr>
        <w:t>będzie następująca:</w:t>
      </w:r>
    </w:p>
    <w:p w14:paraId="59949EC7" w14:textId="3FD94526" w:rsidR="00BD6073" w:rsidRPr="005E7E0B" w:rsidRDefault="00BD6073" w:rsidP="00F0641A">
      <w:pPr>
        <w:numPr>
          <w:ilvl w:val="0"/>
          <w:numId w:val="31"/>
        </w:num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Do Etapu I zostanie dopuszczonych maksymalnie </w:t>
      </w:r>
      <w:r w:rsidR="000A1C2F" w:rsidRPr="005E7E0B">
        <w:rPr>
          <w:rFonts w:eastAsiaTheme="minorEastAsia" w:cstheme="minorHAnsi"/>
          <w:sz w:val="22"/>
          <w:szCs w:val="22"/>
        </w:rPr>
        <w:t xml:space="preserve">2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>;</w:t>
      </w:r>
    </w:p>
    <w:p w14:paraId="359C0F5C" w14:textId="41CF59AE" w:rsidR="00BD6073" w:rsidRPr="005E7E0B" w:rsidRDefault="00BD6073" w:rsidP="00F0641A">
      <w:pPr>
        <w:numPr>
          <w:ilvl w:val="0"/>
          <w:numId w:val="31"/>
        </w:num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Do Etapu II zostanie dopuszczony</w:t>
      </w:r>
      <w:r w:rsidR="006D26C8" w:rsidRPr="005E7E0B">
        <w:rPr>
          <w:rFonts w:eastAsiaTheme="minorEastAsia" w:cstheme="minorHAnsi"/>
          <w:sz w:val="22"/>
          <w:szCs w:val="22"/>
        </w:rPr>
        <w:t>, z zastrzeżeniem postanowień Rozdziału X Regulaminu,</w:t>
      </w:r>
      <w:r w:rsidRPr="005E7E0B">
        <w:rPr>
          <w:rFonts w:eastAsiaTheme="minorEastAsia" w:cstheme="minorHAnsi"/>
          <w:sz w:val="22"/>
          <w:szCs w:val="22"/>
        </w:rPr>
        <w:t xml:space="preserve"> </w:t>
      </w:r>
      <w:r w:rsidR="001E3648" w:rsidRPr="005E7E0B">
        <w:rPr>
          <w:rFonts w:eastAsiaTheme="minorEastAsia" w:cstheme="minorHAnsi"/>
          <w:sz w:val="22"/>
          <w:szCs w:val="22"/>
        </w:rPr>
        <w:t>maksymalnie</w:t>
      </w:r>
      <w:r w:rsidRPr="005E7E0B">
        <w:rPr>
          <w:rFonts w:eastAsiaTheme="minorEastAsia" w:cstheme="minorHAnsi"/>
          <w:sz w:val="22"/>
          <w:szCs w:val="22"/>
        </w:rPr>
        <w:t xml:space="preserve"> 1 </w:t>
      </w:r>
      <w:r w:rsidR="006D26C8" w:rsidRPr="005E7E0B">
        <w:rPr>
          <w:rFonts w:eastAsiaTheme="minorEastAsia" w:cstheme="minorHAnsi"/>
          <w:sz w:val="22"/>
          <w:szCs w:val="22"/>
        </w:rPr>
        <w:t>Uczestnik Przedsięwzięcia</w:t>
      </w:r>
      <w:r w:rsidRPr="005E7E0B">
        <w:rPr>
          <w:rFonts w:eastAsiaTheme="minorEastAsia" w:cstheme="minorHAnsi"/>
          <w:sz w:val="22"/>
          <w:szCs w:val="22"/>
        </w:rPr>
        <w:t>.</w:t>
      </w:r>
    </w:p>
    <w:p w14:paraId="67F2959D" w14:textId="23A63AEF" w:rsidR="00BD6073" w:rsidRPr="005E7E0B" w:rsidRDefault="00BD6073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Szczegółowy przebieg Przedsięwzięcia oraz Wyniki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>poszczególnych Etapów zostały opisane w Załączniku nr 4 do Regulaminu - Harmonogram Przedsięwzięcia.</w:t>
      </w:r>
    </w:p>
    <w:p w14:paraId="05496D1D" w14:textId="77777777" w:rsidR="008D5C62" w:rsidRPr="005E7E0B" w:rsidRDefault="008D5C62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6CEBA84E" w14:textId="7C727763" w:rsidR="008D5C62" w:rsidRPr="005E7E0B" w:rsidRDefault="008D5C62" w:rsidP="00F0641A">
      <w:pPr>
        <w:pStyle w:val="Akapitzlist"/>
        <w:numPr>
          <w:ilvl w:val="0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jeśli w zakresie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 xml:space="preserve">Etapu przedstawia zgodnie z opisem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 pełnym zakresie najniższy poziom określonych cech albo odpowiednio brak danej cechy, do wyliczenia punktów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stosuje się mnożnik „0”;</w:t>
      </w:r>
    </w:p>
    <w:p w14:paraId="27A4B013" w14:textId="592F7CAF" w:rsidR="008D5C62" w:rsidRPr="005E7E0B" w:rsidRDefault="008D5C62" w:rsidP="00F0641A">
      <w:pPr>
        <w:pStyle w:val="Akapitzlist"/>
        <w:numPr>
          <w:ilvl w:val="0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lastRenderedPageBreak/>
        <w:t xml:space="preserve">jeśli w zakresie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 xml:space="preserve">Etapu przedstawia zgodnie z opisem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 pełnym zakresie najwyższy poziom określonych cech, do wyliczenia punktów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stosuje się mnożnik „1”;</w:t>
      </w:r>
    </w:p>
    <w:p w14:paraId="74038691" w14:textId="498404FB" w:rsidR="008D5C62" w:rsidRPr="005E7E0B" w:rsidRDefault="008D5C62" w:rsidP="00F0641A">
      <w:pPr>
        <w:pStyle w:val="Akapitzlist"/>
        <w:numPr>
          <w:ilvl w:val="0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jeśli w zakresie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 xml:space="preserve">Etapu przedstawia zgodnie z opisem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cechy charakterystyczne dla poziomu pośredniego pomiędzy najniższym (lit. a)) oraz najwyższym (lit. b)) poziomem zakresów przyznawanych mnożników, to określenie mnożnika następuje dwuetapowo: (i) w pierwszej kolejności ustala się poziom zakresu przyznawanych mnożników, którego opis w przeważającym stopniu odpowiada charakterystyce Wniosku/Wyniku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w zakresie relewantnym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i przyjmuje się wstępnie mnożnik pośredni pomiędzy najwyższym a najniższym zakresem w ramach danego poziomu. Jeśli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>Etapu:</w:t>
      </w:r>
    </w:p>
    <w:p w14:paraId="464E5552" w14:textId="0D42E05A" w:rsidR="008D5C62" w:rsidRPr="005E7E0B" w:rsidRDefault="008D5C62" w:rsidP="00F0641A">
      <w:pPr>
        <w:pStyle w:val="Akapitzlist"/>
        <w:numPr>
          <w:ilvl w:val="1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w pełnym zakresie odpowiada cechom charakterystycznym dla danego zakresu, to wstępna wartość mnożnika przyjęta w pierwszym kroku staje się ostatecznym mnożnikiem punktowym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albo</w:t>
      </w:r>
    </w:p>
    <w:p w14:paraId="462C1350" w14:textId="7673029F" w:rsidR="008D5C62" w:rsidRPr="005E7E0B" w:rsidRDefault="008D5C62" w:rsidP="00F0641A">
      <w:pPr>
        <w:pStyle w:val="Akapitzlist"/>
        <w:numPr>
          <w:ilvl w:val="1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jeśli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przejawia częściowo cechy charakterystyczne dla innych zakresów przyznawanych mnożników, to w drugiej kolejności ustala się w jakim stopniu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w zakresie relewantnym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spełnia cechy charakterystyczne dla wyższego poziomu i niższego, a następnie w zależności od natężenia tych cech ustala się mnożnik w zakresie niższym lub wyższym danego poziomu punktowego.</w:t>
      </w:r>
    </w:p>
    <w:p w14:paraId="23EDCCD0" w14:textId="63301634" w:rsidR="008D5C62" w:rsidRPr="005E7E0B" w:rsidRDefault="008D5C62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Dla przykładu: w ramach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X oceniane są cechy (i), (ii), (iii). </w:t>
      </w:r>
      <w:r w:rsidR="09E313A8" w:rsidRPr="005E7E0B">
        <w:rPr>
          <w:rFonts w:eastAsiaTheme="minorEastAsia" w:cstheme="minorHAnsi"/>
          <w:sz w:val="22"/>
          <w:szCs w:val="22"/>
        </w:rPr>
        <w:t>Wymagani</w:t>
      </w:r>
      <w:r w:rsidR="006C615F" w:rsidRPr="005E7E0B">
        <w:rPr>
          <w:rFonts w:eastAsiaTheme="minorEastAsia" w:cstheme="minorHAnsi"/>
          <w:sz w:val="22"/>
          <w:szCs w:val="22"/>
        </w:rPr>
        <w:t>e</w:t>
      </w:r>
      <w:r w:rsidRPr="005E7E0B">
        <w:rPr>
          <w:rFonts w:eastAsiaTheme="minorEastAsia" w:cstheme="minorHAnsi"/>
          <w:sz w:val="22"/>
          <w:szCs w:val="22"/>
        </w:rPr>
        <w:t xml:space="preserve"> przewiduje poziomy mnożników od niedostatecznego do doskonałego. Wniosek B w zakresie tego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ma cechy odpowiadające cechom uznawanym za doskonałe w pełnym zakresie (i)-(iii), przyznaje mu się punkty z mnożnikiem 1. Wniosek C nie spełnia w ogóle tego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przyznaje się Wnioskowi A punkty z wykorzystaniem mnożnika 0,42.</w:t>
      </w:r>
    </w:p>
    <w:p w14:paraId="400BA9CE" w14:textId="7937BFC7" w:rsidR="00BD6073" w:rsidRPr="005E7E0B" w:rsidRDefault="00D71D21" w:rsidP="00F0641A">
      <w:pPr>
        <w:keepNext/>
        <w:keepLines/>
        <w:numPr>
          <w:ilvl w:val="0"/>
          <w:numId w:val="30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2" w:name="_Toc63816998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Kryteria 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Wyboru </w:t>
      </w:r>
      <w:r w:rsidR="006D26C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Uczestników Przedsięwzięcia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do Etapu I</w:t>
      </w:r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- S</w:t>
      </w:r>
      <w:r w:rsidR="3CA29FD9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trumień </w:t>
      </w:r>
      <w:r w:rsidR="35069AFF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3CA29FD9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596B41C7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  <w:bookmarkEnd w:id="2"/>
    </w:p>
    <w:p w14:paraId="1A7E0AF2" w14:textId="77777777" w:rsidR="00BD6073" w:rsidRPr="005E7E0B" w:rsidRDefault="00BD6073" w:rsidP="00F0641A">
      <w:pPr>
        <w:keepNext/>
        <w:keepLines/>
        <w:numPr>
          <w:ilvl w:val="1"/>
          <w:numId w:val="30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3" w:name="_Toc63816999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Podstawa oceny</w:t>
      </w:r>
      <w:bookmarkEnd w:id="3"/>
    </w:p>
    <w:p w14:paraId="7076A7D9" w14:textId="6C75212C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Podstawą Wyboru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do Etapu I są złożone przez 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podmioty zainteresowane realizacją Przedsięwzięcia w Strumieniu „Bateria” (Wnioskodawcy)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Wnioski o dopuszczenie do udziału w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P</w:t>
      </w:r>
      <w:r w:rsidRPr="005E7E0B">
        <w:rPr>
          <w:rFonts w:eastAsiaTheme="minorEastAsia" w:cstheme="minorHAnsi"/>
          <w:sz w:val="22"/>
          <w:szCs w:val="22"/>
          <w:lang w:eastAsia="pl-PL"/>
        </w:rPr>
        <w:t>ostępowaniu. Wnioski muszą zostać złożone zgodnie z zasadami i w terminie określonym przez Regulamin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W ramach Wniosku złożonego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 xml:space="preserve">zgodnie ze wzorem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stanowiącym Załącznik nr 3 do Regulaminu, </w:t>
      </w:r>
      <w:r w:rsidR="001E3648" w:rsidRPr="005E7E0B">
        <w:rPr>
          <w:rFonts w:eastAsiaTheme="minorEastAsia" w:cstheme="minorHAnsi"/>
          <w:sz w:val="22"/>
          <w:szCs w:val="22"/>
          <w:lang w:eastAsia="pl-PL"/>
        </w:rPr>
        <w:t>W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nioskodawcy </w:t>
      </w:r>
      <w:r w:rsidRPr="005E7E0B">
        <w:rPr>
          <w:rFonts w:eastAsiaTheme="minorEastAsia" w:cstheme="minorHAnsi"/>
          <w:sz w:val="22"/>
          <w:szCs w:val="22"/>
          <w:lang w:eastAsia="pl-PL"/>
        </w:rPr>
        <w:t>przedstawiają w szczególności opis proponowanej Technologii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 Ogniw galwanicznych</w:t>
      </w:r>
      <w:r w:rsidRPr="005E7E0B">
        <w:rPr>
          <w:rFonts w:eastAsiaTheme="minorEastAsia" w:cstheme="minorHAnsi"/>
          <w:sz w:val="22"/>
          <w:szCs w:val="22"/>
          <w:lang w:eastAsia="pl-PL"/>
        </w:rPr>
        <w:t>, deklarację parametrów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 xml:space="preserve"> Wymagań Konkursowych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opis innowacji planowanych do zaimplementowania w Demonstratorze 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Baterii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pozwalających na osiągnięcie oczekiwanych założeń Przedsięwzięcia oraz spełnienie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="00383F94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Pr="005E7E0B">
        <w:rPr>
          <w:rFonts w:eastAsiaTheme="minorEastAsia" w:cstheme="minorHAnsi"/>
          <w:sz w:val="22"/>
          <w:szCs w:val="22"/>
          <w:lang w:eastAsia="pl-PL"/>
        </w:rPr>
        <w:t>opisanych Załącznikiem nr 1 do Regulaminu</w:t>
      </w:r>
      <w:r w:rsidR="002419CA" w:rsidRPr="005E7E0B">
        <w:rPr>
          <w:rFonts w:eastAsiaTheme="minorEastAsia" w:cstheme="minorHAnsi"/>
          <w:sz w:val="22"/>
          <w:szCs w:val="22"/>
          <w:lang w:eastAsia="pl-PL"/>
        </w:rPr>
        <w:t xml:space="preserve"> oraz innych wskazanych we Wniosku elementów</w:t>
      </w:r>
      <w:r w:rsidRPr="005E7E0B">
        <w:rPr>
          <w:rFonts w:eastAsiaTheme="minorEastAsia" w:cstheme="minorHAnsi"/>
          <w:sz w:val="22"/>
          <w:szCs w:val="22"/>
          <w:lang w:eastAsia="pl-PL"/>
        </w:rPr>
        <w:t>.</w:t>
      </w:r>
      <w:r w:rsidR="00E03865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</w:p>
    <w:p w14:paraId="3AE3A55D" w14:textId="77777777" w:rsidR="00BD6073" w:rsidRPr="005E7E0B" w:rsidRDefault="00BD6073" w:rsidP="00F0641A">
      <w:pPr>
        <w:keepNext/>
        <w:keepLines/>
        <w:numPr>
          <w:ilvl w:val="1"/>
          <w:numId w:val="30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4" w:name="_Toc63817000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Ocena Wniosków</w:t>
      </w:r>
      <w:bookmarkEnd w:id="4"/>
    </w:p>
    <w:p w14:paraId="4A4BB18F" w14:textId="1D705E2B" w:rsidR="00BD6073" w:rsidRPr="005E7E0B" w:rsidRDefault="00CD13CF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Złożone przez </w:t>
      </w:r>
      <w:r w:rsidR="00B63054" w:rsidRPr="005E7E0B">
        <w:rPr>
          <w:rFonts w:eastAsiaTheme="minorEastAsia" w:cstheme="minorHAnsi"/>
          <w:sz w:val="22"/>
          <w:szCs w:val="22"/>
          <w:lang w:eastAsia="pl-PL"/>
        </w:rPr>
        <w:t>Wnioskodawców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Wniosk</w:t>
      </w:r>
      <w:r w:rsidRPr="005E7E0B">
        <w:rPr>
          <w:rFonts w:eastAsiaTheme="minorEastAsia" w:cstheme="minorHAnsi"/>
          <w:sz w:val="22"/>
          <w:szCs w:val="22"/>
          <w:lang w:eastAsia="pl-PL"/>
        </w:rPr>
        <w:t>i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ED3835" w:rsidRPr="005E7E0B">
        <w:rPr>
          <w:rFonts w:eastAsiaTheme="minorEastAsia" w:cstheme="minorHAnsi"/>
          <w:sz w:val="22"/>
          <w:szCs w:val="22"/>
          <w:lang w:eastAsia="pl-PL"/>
        </w:rPr>
        <w:t>zostaną sprawdzone pod kątem formaln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>ym oraz pod kątem merytorycznym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. Ocena formalna złożonych Wniosków będzie prowadzona zgodnie z zasadami przedstawionymi w Regulaminie</w:t>
      </w:r>
      <w:r w:rsidR="00B63054" w:rsidRPr="005E7E0B">
        <w:rPr>
          <w:rFonts w:eastAsiaTheme="minorEastAsia" w:cstheme="minorHAnsi"/>
          <w:sz w:val="22"/>
          <w:szCs w:val="22"/>
          <w:lang w:eastAsia="pl-PL"/>
        </w:rPr>
        <w:t xml:space="preserve"> Przedsięwzięcia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.</w:t>
      </w:r>
    </w:p>
    <w:p w14:paraId="54E78D72" w14:textId="2F12EB39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lastRenderedPageBreak/>
        <w:t>P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 xml:space="preserve">o przeprowadzeniu oceny formalnej oraz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merytorycznej, 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 xml:space="preserve">Zamawiający przygotuje oraz opublikuje </w:t>
      </w:r>
      <w:r w:rsidRPr="005E7E0B">
        <w:rPr>
          <w:rFonts w:eastAsiaTheme="minorEastAsia" w:cstheme="minorHAnsi"/>
          <w:sz w:val="22"/>
          <w:szCs w:val="22"/>
          <w:lang w:eastAsia="pl-PL"/>
        </w:rPr>
        <w:t>List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>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Rankingow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>ą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Przy ocenie Wniosków Zamawiający będzie weryfikował deklarację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będzie stosował </w:t>
      </w:r>
      <w:r w:rsidR="00F67DB7" w:rsidRPr="005E7E0B">
        <w:rPr>
          <w:rFonts w:eastAsiaTheme="minorEastAsia" w:cstheme="minorHAnsi"/>
          <w:sz w:val="22"/>
          <w:szCs w:val="22"/>
          <w:lang w:eastAsia="pl-PL"/>
        </w:rPr>
        <w:t>Kryteria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Konkursowe </w:t>
      </w:r>
      <w:r w:rsidR="002419CA" w:rsidRPr="005E7E0B">
        <w:rPr>
          <w:rFonts w:eastAsiaTheme="minorEastAsia" w:cstheme="minorHAnsi"/>
          <w:sz w:val="22"/>
          <w:szCs w:val="22"/>
          <w:lang w:eastAsia="pl-PL"/>
        </w:rPr>
        <w:t xml:space="preserve">oraz </w:t>
      </w:r>
      <w:r w:rsidR="00F67DB7" w:rsidRPr="005E7E0B">
        <w:rPr>
          <w:rFonts w:eastAsiaTheme="minorEastAsia" w:cstheme="minorHAnsi"/>
          <w:sz w:val="22"/>
          <w:szCs w:val="22"/>
          <w:lang w:eastAsia="pl-PL"/>
        </w:rPr>
        <w:t xml:space="preserve">będzie weryfikował i przyznawał punkty </w:t>
      </w:r>
      <w:r w:rsidR="002419CA" w:rsidRPr="005E7E0B">
        <w:rPr>
          <w:rFonts w:eastAsiaTheme="minorEastAsia" w:cstheme="minorHAnsi"/>
          <w:sz w:val="22"/>
          <w:szCs w:val="22"/>
          <w:lang w:eastAsia="pl-PL"/>
        </w:rPr>
        <w:t xml:space="preserve">za przedstawienie do </w:t>
      </w:r>
      <w:r w:rsidR="00DA0467" w:rsidRPr="005E7E0B">
        <w:rPr>
          <w:rFonts w:eastAsiaTheme="minorEastAsia" w:cstheme="minorHAnsi"/>
          <w:sz w:val="22"/>
          <w:szCs w:val="22"/>
          <w:lang w:eastAsia="pl-PL"/>
        </w:rPr>
        <w:t xml:space="preserve">oceny innych </w:t>
      </w:r>
      <w:r w:rsidR="002419CA" w:rsidRPr="005E7E0B">
        <w:rPr>
          <w:rFonts w:eastAsiaTheme="minorEastAsia" w:cstheme="minorHAnsi"/>
          <w:sz w:val="22"/>
          <w:szCs w:val="22"/>
          <w:lang w:eastAsia="pl-PL"/>
        </w:rPr>
        <w:t>wymaganych elementów Wniosku</w:t>
      </w:r>
      <w:r w:rsidR="000F15FA" w:rsidRPr="005E7E0B">
        <w:rPr>
          <w:rFonts w:eastAsiaTheme="minorEastAsia" w:cstheme="minorHAnsi"/>
          <w:sz w:val="22"/>
          <w:szCs w:val="22"/>
          <w:lang w:eastAsia="pl-PL"/>
        </w:rPr>
        <w:t xml:space="preserve"> (Wymagania Jakościowe)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</w:t>
      </w:r>
    </w:p>
    <w:p w14:paraId="42383FAD" w14:textId="4ABCDFAF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Zamawiający będzie oceniał ww. Wnioski wg. następujących zasad i </w:t>
      </w:r>
      <w:r w:rsidR="00F67DB7" w:rsidRPr="005E7E0B">
        <w:rPr>
          <w:rFonts w:eastAsiaTheme="minorEastAsia" w:cstheme="minorHAnsi"/>
          <w:sz w:val="22"/>
          <w:szCs w:val="22"/>
          <w:lang w:eastAsia="pl-PL"/>
        </w:rPr>
        <w:t>Kryteriów</w:t>
      </w:r>
      <w:r w:rsidRPr="005E7E0B">
        <w:rPr>
          <w:rFonts w:eastAsiaTheme="minorEastAsia" w:cstheme="minorHAnsi"/>
          <w:sz w:val="22"/>
          <w:szCs w:val="22"/>
          <w:lang w:eastAsia="pl-PL"/>
        </w:rPr>
        <w:t>:</w:t>
      </w:r>
    </w:p>
    <w:p w14:paraId="02EF9B74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3D2B6F2F" w14:textId="32E493FC" w:rsidR="00BD6073" w:rsidRPr="005E7E0B" w:rsidRDefault="00BD6073" w:rsidP="00F0641A">
      <w:pPr>
        <w:spacing w:after="160" w:line="259" w:lineRule="auto"/>
        <w:ind w:left="720"/>
        <w:jc w:val="both"/>
        <w:rPr>
          <w:rFonts w:eastAsiaTheme="minorEastAsia" w:cstheme="minorHAnsi"/>
          <w:b/>
          <w:bCs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 xml:space="preserve">I. Spełnienie </w:t>
      </w:r>
      <w:r w:rsidR="00785829"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>:</w:t>
      </w:r>
    </w:p>
    <w:p w14:paraId="12352BBE" w14:textId="0F65CAB4" w:rsidR="63A05567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>W ramach oceny merytorycznej, Zamawiający będzie oceniał Wniosek pod kątem deklaracji przez W</w:t>
      </w:r>
      <w:r w:rsidR="00CE21AA" w:rsidRPr="005E7E0B">
        <w:rPr>
          <w:rFonts w:eastAsiaTheme="minorEastAsia" w:cstheme="minorHAnsi"/>
          <w:sz w:val="22"/>
          <w:szCs w:val="22"/>
          <w:lang w:eastAsia="pl-PL"/>
        </w:rPr>
        <w:t>nioskodawcę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przez proponowan</w:t>
      </w:r>
      <w:r w:rsidR="00A030E5" w:rsidRPr="005E7E0B">
        <w:rPr>
          <w:rFonts w:eastAsiaTheme="minorEastAsia" w:cstheme="minorHAnsi"/>
          <w:sz w:val="22"/>
          <w:szCs w:val="22"/>
          <w:lang w:eastAsia="pl-PL"/>
        </w:rPr>
        <w:t>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we Wniosku</w:t>
      </w:r>
      <w:r w:rsidR="00A030E5" w:rsidRPr="005E7E0B">
        <w:rPr>
          <w:rFonts w:eastAsiaTheme="minorEastAsia" w:cstheme="minorHAnsi"/>
          <w:sz w:val="22"/>
          <w:szCs w:val="22"/>
          <w:lang w:eastAsia="pl-PL"/>
        </w:rPr>
        <w:t xml:space="preserve"> rozwiązanie</w:t>
      </w:r>
      <w:r w:rsidR="42FA1A37" w:rsidRPr="005E7E0B">
        <w:rPr>
          <w:rFonts w:eastAsiaTheme="minorEastAsia" w:cstheme="minorHAnsi"/>
          <w:sz w:val="22"/>
          <w:szCs w:val="22"/>
          <w:lang w:eastAsia="pl-PL"/>
        </w:rPr>
        <w:t>.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Ocena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będzie prowadzona na zasadzie „spełniono/nie spełniono” na podstawie</w:t>
      </w:r>
      <w:r w:rsidR="006D07A4" w:rsidRPr="005E7E0B">
        <w:rPr>
          <w:rFonts w:eastAsiaTheme="minorEastAsia" w:cstheme="minorHAnsi"/>
          <w:sz w:val="22"/>
          <w:szCs w:val="22"/>
          <w:lang w:eastAsia="pl-PL"/>
        </w:rPr>
        <w:t xml:space="preserve"> deklaracji i uzasadnień wskazanych we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Wniosku (aby rozwiać wszelkie wątpliwości - Zamawiający nie przyznaje punktów za spełnienie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>).</w:t>
      </w:r>
    </w:p>
    <w:p w14:paraId="0AD6E6FB" w14:textId="652C8324" w:rsidR="63A05567" w:rsidRPr="005E7E0B" w:rsidRDefault="63A05567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19564793" w14:textId="39332CC9" w:rsidR="00BD6073" w:rsidRPr="005E7E0B" w:rsidRDefault="00BD6073" w:rsidP="00F0641A">
      <w:pPr>
        <w:pStyle w:val="Legenda"/>
        <w:keepNext/>
        <w:spacing w:line="259" w:lineRule="auto"/>
        <w:rPr>
          <w:rFonts w:eastAsiaTheme="minorEastAsia" w:cstheme="minorHAnsi"/>
        </w:rPr>
      </w:pPr>
      <w:bookmarkStart w:id="5" w:name="_Ref57728892"/>
      <w:r w:rsidRPr="005E7E0B">
        <w:rPr>
          <w:rFonts w:eastAsiaTheme="minorEastAsia" w:cstheme="minorHAnsi"/>
        </w:rPr>
        <w:t xml:space="preserve">Tabela </w:t>
      </w:r>
      <w:r w:rsidRPr="005E7E0B">
        <w:rPr>
          <w:rFonts w:cstheme="minorHAnsi"/>
        </w:rPr>
        <w:fldChar w:fldCharType="begin"/>
      </w:r>
      <w:r w:rsidRPr="005E7E0B">
        <w:rPr>
          <w:rFonts w:cstheme="minorHAnsi"/>
        </w:rPr>
        <w:instrText xml:space="preserve"> SEQ Tabela \* ARABIC </w:instrText>
      </w:r>
      <w:r w:rsidRPr="005E7E0B">
        <w:rPr>
          <w:rFonts w:cstheme="minorHAnsi"/>
        </w:rPr>
        <w:fldChar w:fldCharType="separate"/>
      </w:r>
      <w:r w:rsidR="006F2D56" w:rsidRPr="005E7E0B">
        <w:rPr>
          <w:rFonts w:cstheme="minorHAnsi"/>
          <w:noProof/>
        </w:rPr>
        <w:t>1</w:t>
      </w:r>
      <w:r w:rsidRPr="005E7E0B">
        <w:rPr>
          <w:rFonts w:cstheme="minorHAnsi"/>
        </w:rPr>
        <w:fldChar w:fldCharType="end"/>
      </w:r>
      <w:bookmarkEnd w:id="5"/>
      <w:r w:rsidRPr="005E7E0B">
        <w:rPr>
          <w:rFonts w:eastAsiaTheme="minorEastAsia" w:cstheme="minorHAnsi"/>
        </w:rPr>
        <w:t xml:space="preserve">. Ocena spełnienia </w:t>
      </w:r>
      <w:r w:rsidR="00785829" w:rsidRPr="005E7E0B">
        <w:rPr>
          <w:rFonts w:eastAsiaTheme="minorEastAsia" w:cstheme="minorHAnsi"/>
        </w:rPr>
        <w:t>Wymagań Obligatoryjnych</w:t>
      </w:r>
      <w:r w:rsidR="4C171E47" w:rsidRPr="005E7E0B">
        <w:rPr>
          <w:rFonts w:eastAsiaTheme="minorEastAsia" w:cstheme="minorHAnsi"/>
        </w:rPr>
        <w:t xml:space="preserve"> dla </w:t>
      </w:r>
      <w:r w:rsidR="43C040CE" w:rsidRPr="005E7E0B">
        <w:rPr>
          <w:rFonts w:eastAsiaTheme="minorEastAsia" w:cstheme="minorHAnsi"/>
        </w:rPr>
        <w:t xml:space="preserve">Prototypu </w:t>
      </w:r>
      <w:r w:rsidR="4C171E47" w:rsidRPr="005E7E0B">
        <w:rPr>
          <w:rFonts w:eastAsiaTheme="minorEastAsia" w:cstheme="minorHAnsi"/>
        </w:rPr>
        <w:t>Ogniwa (Etap I)</w:t>
      </w:r>
    </w:p>
    <w:tbl>
      <w:tblPr>
        <w:tblStyle w:val="Tabela-Siatka"/>
        <w:tblW w:w="10067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320"/>
        <w:gridCol w:w="2174"/>
        <w:gridCol w:w="2910"/>
        <w:gridCol w:w="2250"/>
      </w:tblGrid>
      <w:tr w:rsidR="00BD6073" w:rsidRPr="005E7E0B" w14:paraId="0B324441" w14:textId="77777777" w:rsidTr="00C16555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1E04A128" w14:textId="6D88518E" w:rsidR="00BD6073" w:rsidRPr="005E7E0B" w:rsidRDefault="00A030E5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  <w:sz w:val="18"/>
                <w:szCs w:val="18"/>
              </w:rPr>
              <w:t>Nr Wymagania Obligatoryjnego</w:t>
            </w:r>
          </w:p>
        </w:tc>
        <w:tc>
          <w:tcPr>
            <w:tcW w:w="1320" w:type="dxa"/>
            <w:shd w:val="clear" w:color="auto" w:fill="BDD6EE" w:themeFill="accent5" w:themeFillTint="66"/>
            <w:vAlign w:val="center"/>
          </w:tcPr>
          <w:p w14:paraId="32A72B56" w14:textId="77777777" w:rsidR="00BD6073" w:rsidRPr="005E7E0B" w:rsidRDefault="00BD607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Kategoria</w:t>
            </w:r>
          </w:p>
        </w:tc>
        <w:tc>
          <w:tcPr>
            <w:tcW w:w="2174" w:type="dxa"/>
            <w:shd w:val="clear" w:color="auto" w:fill="BDD6EE" w:themeFill="accent5" w:themeFillTint="66"/>
          </w:tcPr>
          <w:p w14:paraId="523657BC" w14:textId="63E77660" w:rsidR="00BD6073" w:rsidRPr="005E7E0B" w:rsidRDefault="00BD607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Nazwa </w:t>
            </w:r>
            <w:r w:rsidR="00DA0467" w:rsidRPr="005E7E0B">
              <w:rPr>
                <w:rFonts w:asciiTheme="minorHAnsi" w:eastAsiaTheme="minorEastAsia" w:hAnsiTheme="minorHAnsi" w:cstheme="minorHAnsi"/>
              </w:rPr>
              <w:t>W</w:t>
            </w:r>
            <w:r w:rsidRPr="005E7E0B">
              <w:rPr>
                <w:rFonts w:asciiTheme="minorHAnsi" w:eastAsiaTheme="minorEastAsia" w:hAnsiTheme="minorHAnsi" w:cstheme="minorHAnsi"/>
              </w:rPr>
              <w:t xml:space="preserve">ymagania </w:t>
            </w:r>
            <w:r w:rsidR="00DA0467" w:rsidRPr="005E7E0B">
              <w:rPr>
                <w:rFonts w:asciiTheme="minorHAnsi" w:eastAsiaTheme="minorEastAsia" w:hAnsiTheme="minorHAnsi" w:cstheme="minorHAnsi"/>
              </w:rPr>
              <w:t>O</w:t>
            </w:r>
            <w:r w:rsidRPr="005E7E0B">
              <w:rPr>
                <w:rFonts w:asciiTheme="minorHAnsi" w:eastAsiaTheme="minorEastAsia" w:hAnsiTheme="minorHAnsi" w:cstheme="minorHAnsi"/>
              </w:rPr>
              <w:t>bligatoryjnego</w:t>
            </w:r>
          </w:p>
        </w:tc>
        <w:tc>
          <w:tcPr>
            <w:tcW w:w="2910" w:type="dxa"/>
            <w:shd w:val="clear" w:color="auto" w:fill="BDD6EE" w:themeFill="accent5" w:themeFillTint="66"/>
            <w:vAlign w:val="center"/>
          </w:tcPr>
          <w:p w14:paraId="500E4A21" w14:textId="1DBBA33E" w:rsidR="5CEE835A" w:rsidRPr="005E7E0B" w:rsidRDefault="5CEE835A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Sposób weryfikacji spełnienia Wymagania </w:t>
            </w:r>
          </w:p>
          <w:p w14:paraId="383F1BF0" w14:textId="5340FEAB" w:rsidR="51DC5EC0" w:rsidRPr="005E7E0B" w:rsidRDefault="51DC5EC0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</w:t>
            </w:r>
            <w:r w:rsidR="5CEE835A" w:rsidRPr="005E7E0B">
              <w:rPr>
                <w:rFonts w:asciiTheme="minorHAnsi" w:eastAsiaTheme="minorEastAsia" w:hAnsiTheme="minorHAnsi" w:cstheme="minorHAnsi"/>
              </w:rPr>
              <w:t>bligatoryjnego</w:t>
            </w:r>
          </w:p>
        </w:tc>
        <w:tc>
          <w:tcPr>
            <w:tcW w:w="2250" w:type="dxa"/>
            <w:shd w:val="clear" w:color="auto" w:fill="BDD6EE" w:themeFill="accent5" w:themeFillTint="66"/>
            <w:vAlign w:val="center"/>
          </w:tcPr>
          <w:p w14:paraId="25355CB5" w14:textId="133F1EAB" w:rsidR="00BD6073" w:rsidRPr="005E7E0B" w:rsidRDefault="00BD6073" w:rsidP="00F0641A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Sposób oceny</w:t>
            </w:r>
          </w:p>
        </w:tc>
      </w:tr>
      <w:tr w:rsidR="00B36A28" w:rsidRPr="005E7E0B" w14:paraId="253A5230" w14:textId="77777777" w:rsidTr="00C16555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502D9FFD" w14:textId="77777777" w:rsidR="00B36A28" w:rsidRPr="005E7E0B" w:rsidRDefault="00B36A28" w:rsidP="00F0641A">
            <w:pPr>
              <w:pStyle w:val="Akapitzlist"/>
              <w:numPr>
                <w:ilvl w:val="1"/>
                <w:numId w:val="32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015F9477" w14:textId="18E16043" w:rsidR="00B36A28" w:rsidRPr="005E7E0B" w:rsidRDefault="00B36A28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Technologia Ogniw</w:t>
            </w:r>
          </w:p>
        </w:tc>
        <w:tc>
          <w:tcPr>
            <w:tcW w:w="2174" w:type="dxa"/>
            <w:vAlign w:val="center"/>
          </w:tcPr>
          <w:p w14:paraId="4ACF4DC1" w14:textId="65C2B50E" w:rsidR="00B36A28" w:rsidRPr="005E7E0B" w:rsidRDefault="00B36A2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Wykonanie </w:t>
            </w:r>
            <w:r w:rsidR="264D203E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Prototypu 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>Ogniw</w:t>
            </w:r>
            <w:r w:rsidR="11E88D7D" w:rsidRPr="005E7E0B">
              <w:rPr>
                <w:rFonts w:asciiTheme="minorHAnsi" w:eastAsia="Calibri" w:hAnsiTheme="minorHAnsi" w:cstheme="minorHAnsi"/>
                <w:b/>
                <w:bCs/>
              </w:rPr>
              <w:t>a</w:t>
            </w:r>
          </w:p>
        </w:tc>
        <w:tc>
          <w:tcPr>
            <w:tcW w:w="2910" w:type="dxa"/>
          </w:tcPr>
          <w:p w14:paraId="0DE6CB9F" w14:textId="62C7D5F3" w:rsidR="00B36A28" w:rsidRPr="005E7E0B" w:rsidRDefault="00B36A2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 </w:t>
            </w:r>
          </w:p>
        </w:tc>
        <w:tc>
          <w:tcPr>
            <w:tcW w:w="2250" w:type="dxa"/>
          </w:tcPr>
          <w:p w14:paraId="6A1E3DEB" w14:textId="3AB1B50B" w:rsidR="00B36A28" w:rsidRPr="005E7E0B" w:rsidRDefault="00B36A28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09783F" w:rsidRPr="005E7E0B" w14:paraId="7C2CD417" w14:textId="77777777" w:rsidTr="00C16555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22712371" w14:textId="77777777" w:rsidR="0009783F" w:rsidRPr="005E7E0B" w:rsidRDefault="0009783F" w:rsidP="00F0641A">
            <w:pPr>
              <w:pStyle w:val="Akapitzlist"/>
              <w:numPr>
                <w:ilvl w:val="1"/>
                <w:numId w:val="32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7E737879" w14:textId="747B2B72" w:rsidR="0009783F" w:rsidRPr="005E7E0B" w:rsidRDefault="484811F8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Prototyp</w:t>
            </w:r>
          </w:p>
          <w:p w14:paraId="696977DF" w14:textId="2D3D88C4" w:rsidR="0009783F" w:rsidRPr="005E7E0B" w:rsidRDefault="5D313E4C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Ogniw</w:t>
            </w:r>
            <w:r w:rsidR="7037AED7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a</w:t>
            </w:r>
          </w:p>
        </w:tc>
        <w:tc>
          <w:tcPr>
            <w:tcW w:w="2174" w:type="dxa"/>
            <w:vAlign w:val="center"/>
          </w:tcPr>
          <w:p w14:paraId="17886ABB" w14:textId="60F26CB2" w:rsidR="0009783F" w:rsidRPr="005E7E0B" w:rsidRDefault="7037AED7" w:rsidP="00F0641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Spełnienie Wymagań</w:t>
            </w:r>
          </w:p>
          <w:p w14:paraId="691F9C93" w14:textId="7D989F60" w:rsidR="0009783F" w:rsidRPr="005E7E0B" w:rsidRDefault="7037AED7" w:rsidP="00F0641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Obligatoryjnych w zakresie</w:t>
            </w:r>
          </w:p>
          <w:p w14:paraId="0E288D57" w14:textId="1FA0930B" w:rsidR="0009783F" w:rsidRPr="005E7E0B" w:rsidRDefault="12EB7FFC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Technologii Ogniw</w:t>
            </w:r>
            <w:r w:rsidR="79A98603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galwanicznych</w:t>
            </w:r>
          </w:p>
        </w:tc>
        <w:tc>
          <w:tcPr>
            <w:tcW w:w="2910" w:type="dxa"/>
          </w:tcPr>
          <w:p w14:paraId="14768E92" w14:textId="46FC8A0B" w:rsidR="1ACBD614" w:rsidRPr="005E7E0B" w:rsidRDefault="5AE382B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</w:t>
            </w:r>
            <w:r w:rsidR="434E585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Wymaganie Obligatoryjne</w:t>
            </w:r>
            <w:r w:rsidR="79ECEF24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434E585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503AD2D0" w14:textId="20538F3C" w:rsidR="688EA979" w:rsidRPr="005E7E0B" w:rsidRDefault="688EA979" w:rsidP="00F0641A">
            <w:pPr>
              <w:spacing w:line="259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50" w:type="dxa"/>
          </w:tcPr>
          <w:p w14:paraId="2B306F5C" w14:textId="2DFED74B" w:rsidR="0009783F" w:rsidRPr="005E7E0B" w:rsidRDefault="2809F682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Ocena na zasadzie „spełniono/nie spełniono” na podstawie Wniosku 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Wnioskodawcy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09783F" w:rsidRPr="005E7E0B" w14:paraId="22FF8EC8" w14:textId="77777777" w:rsidTr="00C16555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5ED174FC" w14:textId="77777777" w:rsidR="0009783F" w:rsidRPr="005E7E0B" w:rsidRDefault="0009783F" w:rsidP="00F0641A">
            <w:pPr>
              <w:pStyle w:val="Akapitzlist"/>
              <w:numPr>
                <w:ilvl w:val="1"/>
                <w:numId w:val="32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64E8B5B2" w14:textId="05E46786" w:rsidR="0009783F" w:rsidRPr="005E7E0B" w:rsidRDefault="00A030E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 xml:space="preserve">Prototyp </w:t>
            </w:r>
            <w:r w:rsidR="39A26658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Ogniw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a</w:t>
            </w:r>
          </w:p>
          <w:p w14:paraId="2481C07D" w14:textId="3ADB9992" w:rsidR="0009783F" w:rsidRPr="005E7E0B" w:rsidRDefault="0009783F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2174" w:type="dxa"/>
            <w:vAlign w:val="center"/>
          </w:tcPr>
          <w:p w14:paraId="20C24631" w14:textId="5BD445F3" w:rsidR="0009783F" w:rsidRPr="005E7E0B" w:rsidRDefault="210B3FE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Pojemność Prototypu Ogniwa</w:t>
            </w:r>
          </w:p>
        </w:tc>
        <w:tc>
          <w:tcPr>
            <w:tcW w:w="2910" w:type="dxa"/>
          </w:tcPr>
          <w:p w14:paraId="493A2F3F" w14:textId="5D23737A" w:rsidR="688EA979" w:rsidRPr="005E7E0B" w:rsidRDefault="51500F8B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4B322509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250" w:type="dxa"/>
          </w:tcPr>
          <w:p w14:paraId="7967ED17" w14:textId="1648C46D" w:rsidR="0009783F" w:rsidRPr="005E7E0B" w:rsidRDefault="2809F682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Ocena na zasadzie „spełniono/nie spełniono” na podstawie Wniosku 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Wnioskodawcy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</w:tbl>
    <w:p w14:paraId="6C8543B6" w14:textId="77777777" w:rsidR="00A030E5" w:rsidRPr="005E7E0B" w:rsidRDefault="00A030E5" w:rsidP="00F0641A">
      <w:pPr>
        <w:spacing w:line="259" w:lineRule="auto"/>
        <w:rPr>
          <w:rFonts w:cstheme="minorHAnsi"/>
        </w:rPr>
      </w:pPr>
    </w:p>
    <w:p w14:paraId="2A54F11A" w14:textId="64941A44" w:rsidR="47B0B9AE" w:rsidRPr="005E7E0B" w:rsidRDefault="3FE57056" w:rsidP="00F0641A">
      <w:pPr>
        <w:pStyle w:val="Legenda"/>
        <w:spacing w:line="259" w:lineRule="auto"/>
        <w:rPr>
          <w:rFonts w:eastAsiaTheme="minorEastAsia" w:cstheme="minorHAnsi"/>
        </w:rPr>
      </w:pPr>
      <w:r w:rsidRPr="005E7E0B">
        <w:rPr>
          <w:rFonts w:eastAsiaTheme="minorEastAsia" w:cstheme="minorHAnsi"/>
        </w:rPr>
        <w:t xml:space="preserve">Tabela </w:t>
      </w:r>
      <w:r w:rsidR="47B0B9AE" w:rsidRPr="005E7E0B">
        <w:rPr>
          <w:rFonts w:cstheme="minorHAnsi"/>
        </w:rPr>
        <w:fldChar w:fldCharType="begin"/>
      </w:r>
      <w:r w:rsidR="47B0B9AE" w:rsidRPr="005E7E0B">
        <w:rPr>
          <w:rFonts w:cstheme="minorHAnsi"/>
        </w:rPr>
        <w:instrText xml:space="preserve"> SEQ Tabela \* ARABIC </w:instrText>
      </w:r>
      <w:r w:rsidR="47B0B9AE" w:rsidRPr="005E7E0B">
        <w:rPr>
          <w:rFonts w:cstheme="minorHAnsi"/>
        </w:rPr>
        <w:fldChar w:fldCharType="separate"/>
      </w:r>
      <w:r w:rsidR="00A96333" w:rsidRPr="005E7E0B">
        <w:rPr>
          <w:rFonts w:cstheme="minorHAnsi"/>
          <w:noProof/>
        </w:rPr>
        <w:t>2</w:t>
      </w:r>
      <w:r w:rsidR="47B0B9AE" w:rsidRPr="005E7E0B">
        <w:rPr>
          <w:rFonts w:cstheme="minorHAnsi"/>
        </w:rPr>
        <w:fldChar w:fldCharType="end"/>
      </w:r>
      <w:r w:rsidRPr="005E7E0B">
        <w:rPr>
          <w:rFonts w:eastAsiaTheme="minorEastAsia" w:cstheme="minorHAnsi"/>
        </w:rPr>
        <w:t xml:space="preserve">. Ocena spełnienia Wymagań Obligatoryjnych dla </w:t>
      </w:r>
      <w:r w:rsidR="00B36A28" w:rsidRPr="005E7E0B">
        <w:rPr>
          <w:rFonts w:eastAsiaTheme="minorEastAsia" w:cstheme="minorHAnsi"/>
        </w:rPr>
        <w:t>Demonstratora Baterii</w:t>
      </w:r>
      <w:r w:rsidRPr="005E7E0B">
        <w:rPr>
          <w:rFonts w:eastAsiaTheme="minorEastAsia" w:cstheme="minorHAnsi"/>
        </w:rPr>
        <w:t xml:space="preserve"> (Etap I</w:t>
      </w:r>
      <w:r w:rsidR="00B36A28" w:rsidRPr="005E7E0B">
        <w:rPr>
          <w:rFonts w:eastAsiaTheme="minorEastAsia" w:cstheme="minorHAnsi"/>
        </w:rPr>
        <w:t>I</w:t>
      </w:r>
      <w:r w:rsidRPr="005E7E0B">
        <w:rPr>
          <w:rFonts w:eastAsiaTheme="minorEastAsia" w:cstheme="minorHAnsi"/>
        </w:rPr>
        <w:t>)</w:t>
      </w:r>
    </w:p>
    <w:tbl>
      <w:tblPr>
        <w:tblStyle w:val="Tabela-Siatka"/>
        <w:tblW w:w="10387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905"/>
        <w:gridCol w:w="3108"/>
        <w:gridCol w:w="2255"/>
      </w:tblGrid>
      <w:tr w:rsidR="61C22692" w:rsidRPr="005E7E0B" w14:paraId="4FB7B294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6642ADED" w14:textId="28742C1A" w:rsidR="61C22692" w:rsidRPr="005E7E0B" w:rsidRDefault="00A030E5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  <w:sz w:val="18"/>
              </w:rPr>
              <w:t>Nr Wymagania Obligatoryjnego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1436F15C" w14:textId="77777777" w:rsidR="61C22692" w:rsidRPr="005E7E0B" w:rsidRDefault="61C22692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Kategoria</w:t>
            </w:r>
          </w:p>
        </w:tc>
        <w:tc>
          <w:tcPr>
            <w:tcW w:w="1905" w:type="dxa"/>
            <w:shd w:val="clear" w:color="auto" w:fill="BDD6EE" w:themeFill="accent5" w:themeFillTint="66"/>
          </w:tcPr>
          <w:p w14:paraId="551A85B1" w14:textId="63E77660" w:rsidR="61C22692" w:rsidRPr="005E7E0B" w:rsidRDefault="61C22692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Nazwa Wymagania Obligatoryjnego</w:t>
            </w:r>
          </w:p>
        </w:tc>
        <w:tc>
          <w:tcPr>
            <w:tcW w:w="3108" w:type="dxa"/>
            <w:shd w:val="clear" w:color="auto" w:fill="BDD6EE" w:themeFill="accent5" w:themeFillTint="66"/>
            <w:vAlign w:val="center"/>
          </w:tcPr>
          <w:p w14:paraId="4358CA22" w14:textId="1DBBA33E" w:rsidR="61C22692" w:rsidRPr="005E7E0B" w:rsidRDefault="61C22692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 xml:space="preserve">Sposób weryfikacji spełnienia Wymagania </w:t>
            </w:r>
          </w:p>
          <w:p w14:paraId="4A6B3F00" w14:textId="5340FEAB" w:rsidR="61C22692" w:rsidRPr="005E7E0B" w:rsidRDefault="61C22692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Obligatoryjnego</w:t>
            </w:r>
          </w:p>
        </w:tc>
        <w:tc>
          <w:tcPr>
            <w:tcW w:w="2255" w:type="dxa"/>
            <w:shd w:val="clear" w:color="auto" w:fill="BDD6EE" w:themeFill="accent5" w:themeFillTint="66"/>
            <w:vAlign w:val="center"/>
          </w:tcPr>
          <w:p w14:paraId="4214AF9B" w14:textId="2A44AF76" w:rsidR="61C22692" w:rsidRPr="005E7E0B" w:rsidRDefault="6D1C4D4A" w:rsidP="00F0641A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 xml:space="preserve">Sposób oceny </w:t>
            </w:r>
          </w:p>
        </w:tc>
      </w:tr>
      <w:tr w:rsidR="61C22692" w:rsidRPr="005E7E0B" w14:paraId="1E49313E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4054C056" w14:textId="4E5EC521" w:rsidR="61C22692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2.1</w:t>
            </w:r>
          </w:p>
        </w:tc>
        <w:tc>
          <w:tcPr>
            <w:tcW w:w="1559" w:type="dxa"/>
            <w:vAlign w:val="center"/>
          </w:tcPr>
          <w:p w14:paraId="3153F20F" w14:textId="74265A82" w:rsidR="61C22692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378FC763" w14:textId="1A365586" w:rsidR="61C22692" w:rsidRPr="005E7E0B" w:rsidRDefault="00B36A2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Wykonanie Demonstratora Baterii</w:t>
            </w:r>
          </w:p>
        </w:tc>
        <w:tc>
          <w:tcPr>
            <w:tcW w:w="3108" w:type="dxa"/>
          </w:tcPr>
          <w:p w14:paraId="7E32E005" w14:textId="1718F714" w:rsidR="61C22692" w:rsidRPr="005E7E0B" w:rsidRDefault="79E8DA36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24286B18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0314450C" w14:textId="20538F3C" w:rsidR="61C22692" w:rsidRPr="005E7E0B" w:rsidRDefault="61C22692" w:rsidP="00F0641A">
            <w:pPr>
              <w:spacing w:line="259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55" w:type="dxa"/>
          </w:tcPr>
          <w:p w14:paraId="2202209A" w14:textId="5628D622" w:rsidR="61C22692" w:rsidRPr="005E7E0B" w:rsidRDefault="6D1C4D4A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Ocena na zasadzie „spełniono/nie spełniono” na podstawie Wniosku 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Wnioskodawcy</w:t>
            </w:r>
          </w:p>
        </w:tc>
      </w:tr>
      <w:tr w:rsidR="61C22692" w:rsidRPr="005E7E0B" w14:paraId="054CEE1C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4939B6E8" w14:textId="1F9BC9C6" w:rsidR="61C22692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2.2</w:t>
            </w:r>
          </w:p>
        </w:tc>
        <w:tc>
          <w:tcPr>
            <w:tcW w:w="1559" w:type="dxa"/>
            <w:vAlign w:val="center"/>
          </w:tcPr>
          <w:p w14:paraId="352ABC91" w14:textId="0E943354" w:rsidR="61C22692" w:rsidRPr="005E7E0B" w:rsidRDefault="61C22692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Technologia </w:t>
            </w:r>
          </w:p>
          <w:p w14:paraId="6148ADED" w14:textId="0F569B5F" w:rsidR="61C22692" w:rsidRPr="005E7E0B" w:rsidRDefault="61C22692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Ogniw</w:t>
            </w:r>
          </w:p>
          <w:p w14:paraId="6A9010E6" w14:textId="3ADB9992" w:rsidR="61C22692" w:rsidRPr="005E7E0B" w:rsidRDefault="61C22692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905" w:type="dxa"/>
            <w:vAlign w:val="center"/>
          </w:tcPr>
          <w:p w14:paraId="1EFEE592" w14:textId="1133A9B3" w:rsidR="61C22692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Recykling</w:t>
            </w:r>
          </w:p>
        </w:tc>
        <w:tc>
          <w:tcPr>
            <w:tcW w:w="3108" w:type="dxa"/>
          </w:tcPr>
          <w:p w14:paraId="29C1A06D" w14:textId="33B609BE" w:rsidR="61C22692" w:rsidRPr="005E7E0B" w:rsidRDefault="79E8DA36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A030E5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oraz </w:t>
            </w:r>
            <w:r w:rsidR="00A030E5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zamieści</w:t>
            </w:r>
            <w:r w:rsidR="00C44D8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ł</w:t>
            </w:r>
            <w:r w:rsidR="00A030E5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uzasadnienie spełnienia Wymagania Obligatoryjnego.</w:t>
            </w:r>
          </w:p>
          <w:p w14:paraId="5794E31F" w14:textId="0F7B251A" w:rsidR="61C22692" w:rsidRPr="005E7E0B" w:rsidRDefault="61C22692" w:rsidP="00F0641A">
            <w:pPr>
              <w:spacing w:line="259" w:lineRule="auto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  <w:tc>
          <w:tcPr>
            <w:tcW w:w="2255" w:type="dxa"/>
          </w:tcPr>
          <w:p w14:paraId="1A3FAC30" w14:textId="54A0FE60" w:rsidR="61C22692" w:rsidRPr="005E7E0B" w:rsidRDefault="6D1C4D4A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lastRenderedPageBreak/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</w:p>
        </w:tc>
      </w:tr>
      <w:tr w:rsidR="00A96333" w:rsidRPr="005E7E0B" w14:paraId="3C5CB2E1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4FBA61D5" w14:textId="500CCBDC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2.3</w:t>
            </w:r>
          </w:p>
        </w:tc>
        <w:tc>
          <w:tcPr>
            <w:tcW w:w="1559" w:type="dxa"/>
            <w:vAlign w:val="center"/>
          </w:tcPr>
          <w:p w14:paraId="3E503D43" w14:textId="77777777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Technologia </w:t>
            </w:r>
          </w:p>
          <w:p w14:paraId="274B1B01" w14:textId="77777777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Ogniw</w:t>
            </w:r>
          </w:p>
          <w:p w14:paraId="3C480763" w14:textId="77777777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905" w:type="dxa"/>
            <w:vAlign w:val="center"/>
          </w:tcPr>
          <w:p w14:paraId="32504718" w14:textId="7791C552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Normy dla Baterii</w:t>
            </w:r>
          </w:p>
        </w:tc>
        <w:tc>
          <w:tcPr>
            <w:tcW w:w="3108" w:type="dxa"/>
          </w:tcPr>
          <w:p w14:paraId="7008D326" w14:textId="0EBB6BB9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68BFE5F8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4CC42D4C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1D0AA4B0" w14:textId="3C9D361E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3659939E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023D4456" w14:textId="168636D7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2.4</w:t>
            </w:r>
          </w:p>
        </w:tc>
        <w:tc>
          <w:tcPr>
            <w:tcW w:w="1559" w:type="dxa"/>
            <w:vAlign w:val="center"/>
          </w:tcPr>
          <w:p w14:paraId="03734E52" w14:textId="351F34D2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7990404F" w14:textId="6F2B6DB9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Bezpieczeństwo Baterii</w:t>
            </w:r>
          </w:p>
        </w:tc>
        <w:tc>
          <w:tcPr>
            <w:tcW w:w="3108" w:type="dxa"/>
          </w:tcPr>
          <w:p w14:paraId="14A0A75D" w14:textId="0CA29A7A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6721E7C9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2E000117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5136975C" w14:textId="1B23B016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5389EBEF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76B1DA36" w14:textId="694CA776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2.5</w:t>
            </w:r>
          </w:p>
        </w:tc>
        <w:tc>
          <w:tcPr>
            <w:tcW w:w="1559" w:type="dxa"/>
            <w:vAlign w:val="center"/>
          </w:tcPr>
          <w:p w14:paraId="200D5210" w14:textId="0AB75E46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3A1200D0" w14:textId="64DA89E2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Pojemność Baterii</w:t>
            </w:r>
          </w:p>
        </w:tc>
        <w:tc>
          <w:tcPr>
            <w:tcW w:w="3108" w:type="dxa"/>
          </w:tcPr>
          <w:p w14:paraId="66461116" w14:textId="566572DE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3ECB5779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5FB5EC99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61429CE5" w14:textId="6952590F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41B36893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3383DC29" w14:textId="098426FA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2.6</w:t>
            </w:r>
          </w:p>
        </w:tc>
        <w:tc>
          <w:tcPr>
            <w:tcW w:w="1559" w:type="dxa"/>
            <w:vAlign w:val="center"/>
          </w:tcPr>
          <w:p w14:paraId="64A1D959" w14:textId="2BA7CDF0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301C1DF9" w14:textId="7F5FECBD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Moc Baterii</w:t>
            </w:r>
          </w:p>
        </w:tc>
        <w:tc>
          <w:tcPr>
            <w:tcW w:w="3108" w:type="dxa"/>
          </w:tcPr>
          <w:p w14:paraId="0A6F729F" w14:textId="69044ECD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189E1742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41B6AFD9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1885023C" w14:textId="3C33F9D0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35AACD9B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0BD7858B" w14:textId="0C26D81D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2.7</w:t>
            </w:r>
          </w:p>
        </w:tc>
        <w:tc>
          <w:tcPr>
            <w:tcW w:w="1559" w:type="dxa"/>
            <w:vAlign w:val="center"/>
          </w:tcPr>
          <w:p w14:paraId="662AD779" w14:textId="6071B8D7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14991CB8" w14:textId="40BA990D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Utrzymanie Baterii</w:t>
            </w:r>
          </w:p>
        </w:tc>
        <w:tc>
          <w:tcPr>
            <w:tcW w:w="3108" w:type="dxa"/>
          </w:tcPr>
          <w:p w14:paraId="603F30C9" w14:textId="17324B6E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A030E5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oraz zamieści</w:t>
            </w:r>
            <w:r w:rsidR="00C44D8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ł</w:t>
            </w:r>
            <w:r w:rsidR="00A030E5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uzasadnienie spełnienia Wymagania Obligatoryjnego.</w:t>
            </w:r>
          </w:p>
          <w:p w14:paraId="50EF7790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0DCABC69" w14:textId="415856D8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5A805218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232570EA" w14:textId="2934FA5E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2.8</w:t>
            </w:r>
          </w:p>
        </w:tc>
        <w:tc>
          <w:tcPr>
            <w:tcW w:w="1559" w:type="dxa"/>
            <w:vAlign w:val="center"/>
          </w:tcPr>
          <w:p w14:paraId="6E699812" w14:textId="1D6DC1C6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63FBED49" w14:textId="3758D327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Gwarancja Wykonawcy</w:t>
            </w:r>
          </w:p>
        </w:tc>
        <w:tc>
          <w:tcPr>
            <w:tcW w:w="3108" w:type="dxa"/>
          </w:tcPr>
          <w:p w14:paraId="7D736F7E" w14:textId="0ADAFAAD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2ECE4412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52CB085F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520D1235" w14:textId="2F389335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1E0571" w:rsidRPr="005E7E0B" w14:paraId="6E3CD808" w14:textId="77777777" w:rsidTr="005E7E0B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176C0347" w14:textId="77AE97E2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2.9</w:t>
            </w:r>
          </w:p>
        </w:tc>
        <w:tc>
          <w:tcPr>
            <w:tcW w:w="1559" w:type="dxa"/>
            <w:vAlign w:val="center"/>
          </w:tcPr>
          <w:p w14:paraId="25C68054" w14:textId="063079C5" w:rsidR="001E0571" w:rsidRPr="005E7E0B" w:rsidRDefault="001E0571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Cs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4B35DF92" w14:textId="0CBC36F7" w:rsidR="001E0571" w:rsidRPr="005E7E0B" w:rsidRDefault="001E0571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Minimalna </w:t>
            </w:r>
            <w:r w:rsidRPr="005E7E0B">
              <w:rPr>
                <w:rFonts w:asciiTheme="minorHAnsi" w:eastAsia="Calibri" w:hAnsiTheme="minorHAnsi" w:cstheme="minorHAnsi"/>
                <w:b/>
                <w:color w:val="000000" w:themeColor="text1"/>
              </w:rPr>
              <w:t>gęstość energii Ogniwa galwanicznego</w:t>
            </w:r>
          </w:p>
        </w:tc>
        <w:tc>
          <w:tcPr>
            <w:tcW w:w="3108" w:type="dxa"/>
          </w:tcPr>
          <w:p w14:paraId="7FC56E26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Obligatoryjne. </w:t>
            </w:r>
          </w:p>
          <w:p w14:paraId="6CCEC1B2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52E9CBD0" w14:textId="46A9B5C1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Wnioskodawcy.</w:t>
            </w:r>
          </w:p>
        </w:tc>
      </w:tr>
      <w:tr w:rsidR="001E0571" w:rsidRPr="005E7E0B" w14:paraId="6B0173A7" w14:textId="77777777" w:rsidTr="005E7E0B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1703C903" w14:textId="5183C1AC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2.10</w:t>
            </w:r>
          </w:p>
        </w:tc>
        <w:tc>
          <w:tcPr>
            <w:tcW w:w="1559" w:type="dxa"/>
            <w:vAlign w:val="center"/>
          </w:tcPr>
          <w:p w14:paraId="07432460" w14:textId="1AF527D1" w:rsidR="001E0571" w:rsidRPr="005E7E0B" w:rsidRDefault="001E0571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Cs/>
                <w:i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35D737C4" w14:textId="4A053127" w:rsidR="001E0571" w:rsidRPr="005E7E0B" w:rsidRDefault="001E0571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Minimalna żywotność Ogniwa galwanicznego</w:t>
            </w:r>
          </w:p>
        </w:tc>
        <w:tc>
          <w:tcPr>
            <w:tcW w:w="3108" w:type="dxa"/>
          </w:tcPr>
          <w:p w14:paraId="4E61A8B9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Obligatoryjne. </w:t>
            </w:r>
          </w:p>
          <w:p w14:paraId="1C831938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6C6B49F7" w14:textId="30734751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Wnioskodawcy.</w:t>
            </w:r>
          </w:p>
        </w:tc>
      </w:tr>
      <w:tr w:rsidR="001E0571" w:rsidRPr="005E7E0B" w14:paraId="0829E7F4" w14:textId="77777777" w:rsidTr="005E7E0B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3945C628" w14:textId="6D09EA6D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2.11</w:t>
            </w:r>
          </w:p>
        </w:tc>
        <w:tc>
          <w:tcPr>
            <w:tcW w:w="1559" w:type="dxa"/>
            <w:vAlign w:val="center"/>
          </w:tcPr>
          <w:p w14:paraId="44CFB2D0" w14:textId="373CBBA7" w:rsidR="001E0571" w:rsidRPr="005E7E0B" w:rsidRDefault="001E0571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Cs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6F0BBDEF" w14:textId="2FF7C7A4" w:rsidR="001E0571" w:rsidRPr="005E7E0B" w:rsidRDefault="001E0571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Maksymalny stopień samorozładowania Ogniwa</w:t>
            </w:r>
          </w:p>
        </w:tc>
        <w:tc>
          <w:tcPr>
            <w:tcW w:w="3108" w:type="dxa"/>
          </w:tcPr>
          <w:p w14:paraId="3260824F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Obligatoryjne. </w:t>
            </w:r>
          </w:p>
          <w:p w14:paraId="30827B00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18B58E89" w14:textId="72B6E206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Wnioskodawcy.</w:t>
            </w:r>
          </w:p>
        </w:tc>
      </w:tr>
      <w:tr w:rsidR="001E0571" w:rsidRPr="005E7E0B" w14:paraId="39D95621" w14:textId="77777777" w:rsidTr="005E7E0B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6146082B" w14:textId="2AD61A2C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lastRenderedPageBreak/>
              <w:t>2.12</w:t>
            </w:r>
          </w:p>
        </w:tc>
        <w:tc>
          <w:tcPr>
            <w:tcW w:w="1559" w:type="dxa"/>
            <w:vAlign w:val="center"/>
          </w:tcPr>
          <w:p w14:paraId="56B43243" w14:textId="14B6056D" w:rsidR="001E0571" w:rsidRPr="005E7E0B" w:rsidRDefault="001E0571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Cs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59F9099B" w14:textId="25FAF3DA" w:rsidR="001E0571" w:rsidRPr="005E7E0B" w:rsidRDefault="001E0571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Minimalny wagowy udział surowców dostępnych w Polsce do produkcji anody i katody w Ogniwie</w:t>
            </w:r>
          </w:p>
        </w:tc>
        <w:tc>
          <w:tcPr>
            <w:tcW w:w="3108" w:type="dxa"/>
          </w:tcPr>
          <w:p w14:paraId="02345B12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Obligatoryjne. </w:t>
            </w:r>
          </w:p>
          <w:p w14:paraId="41F27446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0D6369AA" w14:textId="7B9C00C2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Wnioskodawcy.</w:t>
            </w:r>
          </w:p>
        </w:tc>
      </w:tr>
    </w:tbl>
    <w:p w14:paraId="786A460C" w14:textId="6CA83487" w:rsidR="07DD53E7" w:rsidRPr="005E7E0B" w:rsidRDefault="07DD53E7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609CA995" w14:textId="5FE3345D" w:rsidR="00BD6073" w:rsidRPr="005E7E0B" w:rsidRDefault="00BD6073" w:rsidP="00F0641A">
      <w:pPr>
        <w:spacing w:after="160" w:line="259" w:lineRule="auto"/>
        <w:ind w:left="720"/>
        <w:jc w:val="both"/>
        <w:rPr>
          <w:rFonts w:eastAsiaTheme="minorEastAsia" w:cstheme="minorHAnsi"/>
          <w:b/>
          <w:bCs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 xml:space="preserve">II. </w:t>
      </w:r>
      <w:r w:rsidR="00886EFE"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 xml:space="preserve">Kryteria </w:t>
      </w:r>
      <w:r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>Konkursowe:</w:t>
      </w:r>
    </w:p>
    <w:p w14:paraId="7522A266" w14:textId="50608822" w:rsidR="00BD6073" w:rsidRPr="005E7E0B" w:rsidRDefault="00981853" w:rsidP="00F0641A">
      <w:pPr>
        <w:spacing w:after="160" w:line="259" w:lineRule="auto"/>
        <w:contextualSpacing/>
        <w:jc w:val="both"/>
        <w:rPr>
          <w:rFonts w:eastAsiaTheme="minorEastAsia" w:cstheme="minorHAnsi"/>
          <w:noProof/>
          <w:sz w:val="22"/>
          <w:szCs w:val="22"/>
        </w:rPr>
      </w:pPr>
      <w:r w:rsidRPr="005E7E0B">
        <w:rPr>
          <w:rFonts w:eastAsiaTheme="minorEastAsia" w:cstheme="minorHAnsi"/>
          <w:noProof/>
          <w:sz w:val="22"/>
          <w:szCs w:val="22"/>
        </w:rPr>
        <w:t>Zamawiający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 przystąpi do oceny Wniosku zgodnie z </w:t>
      </w:r>
      <w:r w:rsidR="00886EFE" w:rsidRPr="005E7E0B">
        <w:rPr>
          <w:rFonts w:eastAsiaTheme="minorEastAsia" w:cstheme="minorHAnsi"/>
          <w:noProof/>
          <w:sz w:val="22"/>
          <w:szCs w:val="22"/>
        </w:rPr>
        <w:t>Kryteriami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Konkursowymi odnoszącymi się bezpośrednio do </w:t>
      </w:r>
      <w:r w:rsidR="006D26C8" w:rsidRPr="005E7E0B">
        <w:rPr>
          <w:rFonts w:eastAsiaTheme="minorEastAsia" w:cstheme="minorHAnsi"/>
          <w:noProof/>
          <w:sz w:val="22"/>
          <w:szCs w:val="22"/>
        </w:rPr>
        <w:t>Wymagań Konkursowych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 przedstawionych w Załączniku nr 1</w:t>
      </w:r>
      <w:r w:rsidRPr="005E7E0B">
        <w:rPr>
          <w:rFonts w:eastAsiaTheme="minorEastAsia" w:cstheme="minorHAnsi"/>
          <w:noProof/>
          <w:sz w:val="22"/>
          <w:szCs w:val="22"/>
        </w:rPr>
        <w:t xml:space="preserve"> do Regulaminu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. Zamawiający w ramach oceny Wniosku pod kątem </w:t>
      </w:r>
      <w:r w:rsidR="00886EFE" w:rsidRPr="005E7E0B">
        <w:rPr>
          <w:rFonts w:eastAsiaTheme="minorEastAsia" w:cstheme="minorHAnsi"/>
          <w:noProof/>
          <w:sz w:val="22"/>
          <w:szCs w:val="22"/>
        </w:rPr>
        <w:t xml:space="preserve">Kryteriów </w:t>
      </w:r>
      <w:r w:rsidR="00BD6073" w:rsidRPr="005E7E0B">
        <w:rPr>
          <w:rFonts w:eastAsiaTheme="minorEastAsia" w:cstheme="minorHAnsi"/>
          <w:noProof/>
          <w:sz w:val="22"/>
          <w:szCs w:val="22"/>
        </w:rPr>
        <w:t>Konkursowych będzie przyznawał Wykonawcy punkty zgodnie z</w:t>
      </w:r>
      <w:r w:rsidR="6D0D4773" w:rsidRPr="005E7E0B">
        <w:rPr>
          <w:rFonts w:eastAsiaTheme="minorEastAsia" w:cstheme="minorHAnsi"/>
          <w:noProof/>
          <w:sz w:val="22"/>
          <w:szCs w:val="22"/>
        </w:rPr>
        <w:t xml:space="preserve"> Tabelą 3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. Maksymalna liczba punktów możliwych do uzyskania </w:t>
      </w:r>
      <w:r w:rsidR="00886EFE" w:rsidRPr="005E7E0B">
        <w:rPr>
          <w:rFonts w:eastAsiaTheme="minorEastAsia" w:cstheme="minorHAnsi"/>
          <w:noProof/>
          <w:sz w:val="22"/>
          <w:szCs w:val="22"/>
        </w:rPr>
        <w:t xml:space="preserve">dla Kryteriów Konkursowych 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wynosi 100. </w:t>
      </w:r>
    </w:p>
    <w:p w14:paraId="4CBD2B20" w14:textId="612314EF" w:rsidR="00BD6073" w:rsidRPr="005E7E0B" w:rsidRDefault="00BD6073" w:rsidP="00F0641A">
      <w:pPr>
        <w:spacing w:before="240" w:after="120" w:line="259" w:lineRule="auto"/>
        <w:jc w:val="both"/>
        <w:rPr>
          <w:rFonts w:eastAsiaTheme="minorEastAsia" w:cstheme="minorHAnsi"/>
          <w:noProof/>
          <w:sz w:val="22"/>
          <w:szCs w:val="22"/>
        </w:rPr>
      </w:pPr>
      <w:r w:rsidRPr="005E7E0B">
        <w:rPr>
          <w:rFonts w:eastAsiaTheme="minorEastAsia" w:cstheme="minorHAnsi"/>
          <w:noProof/>
          <w:sz w:val="22"/>
          <w:szCs w:val="22"/>
        </w:rPr>
        <w:t>Szczegółowe informacje n</w:t>
      </w:r>
      <w:r w:rsidR="22600F33" w:rsidRPr="005E7E0B">
        <w:rPr>
          <w:rFonts w:eastAsiaTheme="minorEastAsia" w:cstheme="minorHAnsi"/>
          <w:noProof/>
          <w:sz w:val="22"/>
          <w:szCs w:val="22"/>
        </w:rPr>
        <w:t>a temat</w:t>
      </w:r>
      <w:r w:rsidRPr="005E7E0B">
        <w:rPr>
          <w:rFonts w:eastAsiaTheme="minorEastAsia" w:cstheme="minorHAnsi"/>
          <w:noProof/>
          <w:sz w:val="22"/>
          <w:szCs w:val="22"/>
        </w:rPr>
        <w:t xml:space="preserve"> </w:t>
      </w:r>
      <w:r w:rsidR="00886EFE" w:rsidRPr="005E7E0B">
        <w:rPr>
          <w:rFonts w:eastAsiaTheme="minorEastAsia" w:cstheme="minorHAnsi"/>
          <w:noProof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noProof/>
          <w:sz w:val="22"/>
          <w:szCs w:val="22"/>
        </w:rPr>
        <w:t xml:space="preserve">Konkursowych przedstawiono w </w:t>
      </w:r>
      <w:r w:rsidRPr="005E7E0B">
        <w:rPr>
          <w:rFonts w:eastAsia="Calibri" w:cstheme="minorHAnsi"/>
          <w:noProof/>
          <w:sz w:val="20"/>
          <w:szCs w:val="20"/>
        </w:rPr>
        <w:fldChar w:fldCharType="begin"/>
      </w:r>
      <w:r w:rsidRPr="005E7E0B">
        <w:rPr>
          <w:rFonts w:eastAsia="Calibri" w:cstheme="minorHAnsi"/>
          <w:noProof/>
          <w:sz w:val="20"/>
          <w:szCs w:val="20"/>
        </w:rPr>
        <w:instrText xml:space="preserve"> REF _Ref57728896 \h  \* MERGEFORMAT </w:instrText>
      </w:r>
      <w:r w:rsidRPr="005E7E0B">
        <w:rPr>
          <w:rFonts w:eastAsia="Calibri" w:cstheme="minorHAnsi"/>
          <w:noProof/>
          <w:sz w:val="20"/>
          <w:szCs w:val="20"/>
        </w:rPr>
      </w:r>
      <w:r w:rsidRPr="005E7E0B">
        <w:rPr>
          <w:rFonts w:eastAsia="Calibri" w:cstheme="minorHAnsi"/>
          <w:noProof/>
          <w:sz w:val="20"/>
          <w:szCs w:val="20"/>
        </w:rPr>
        <w:fldChar w:fldCharType="separate"/>
      </w:r>
      <w:r w:rsidR="00646E7B" w:rsidRPr="005E7E0B">
        <w:rPr>
          <w:rFonts w:cstheme="minorHAnsi"/>
          <w:sz w:val="22"/>
          <w:szCs w:val="22"/>
        </w:rPr>
        <w:t xml:space="preserve">Tabeli </w:t>
      </w:r>
      <w:r w:rsidR="00646E7B" w:rsidRPr="005E7E0B">
        <w:rPr>
          <w:rFonts w:cstheme="minorHAnsi"/>
          <w:noProof/>
          <w:sz w:val="22"/>
          <w:szCs w:val="22"/>
        </w:rPr>
        <w:t>3</w:t>
      </w:r>
      <w:r w:rsidRPr="005E7E0B">
        <w:rPr>
          <w:rFonts w:eastAsia="Calibri" w:cstheme="minorHAnsi"/>
          <w:noProof/>
          <w:sz w:val="20"/>
          <w:szCs w:val="20"/>
        </w:rPr>
        <w:fldChar w:fldCharType="end"/>
      </w:r>
      <w:r w:rsidRPr="005E7E0B">
        <w:rPr>
          <w:rFonts w:eastAsiaTheme="minorEastAsia" w:cstheme="minorHAnsi"/>
          <w:noProof/>
          <w:sz w:val="22"/>
          <w:szCs w:val="22"/>
        </w:rPr>
        <w:t>.</w:t>
      </w:r>
      <w:r w:rsidR="65C1495D" w:rsidRPr="005E7E0B">
        <w:rPr>
          <w:rFonts w:eastAsiaTheme="minorEastAsia" w:cstheme="minorHAnsi"/>
          <w:noProof/>
          <w:sz w:val="22"/>
          <w:szCs w:val="22"/>
        </w:rPr>
        <w:t xml:space="preserve"> </w:t>
      </w:r>
    </w:p>
    <w:p w14:paraId="5125FB53" w14:textId="0F27EC56" w:rsidR="00BD6073" w:rsidRPr="005E7E0B" w:rsidRDefault="00BD6073" w:rsidP="00F0641A">
      <w:pPr>
        <w:pStyle w:val="Legenda"/>
        <w:keepNext/>
        <w:spacing w:line="259" w:lineRule="auto"/>
        <w:rPr>
          <w:rFonts w:eastAsiaTheme="minorEastAsia" w:cstheme="minorHAnsi"/>
        </w:rPr>
      </w:pPr>
      <w:bookmarkStart w:id="6" w:name="_Ref57728896"/>
      <w:bookmarkStart w:id="7" w:name="_Ref58707791"/>
      <w:r w:rsidRPr="005E7E0B">
        <w:rPr>
          <w:rFonts w:eastAsiaTheme="minorEastAsia" w:cstheme="minorHAnsi"/>
        </w:rPr>
        <w:t xml:space="preserve">Tabela </w:t>
      </w:r>
      <w:r w:rsidRPr="005E7E0B">
        <w:rPr>
          <w:rFonts w:cstheme="minorHAnsi"/>
        </w:rPr>
        <w:fldChar w:fldCharType="begin"/>
      </w:r>
      <w:r w:rsidRPr="005E7E0B">
        <w:rPr>
          <w:rFonts w:cstheme="minorHAnsi"/>
        </w:rPr>
        <w:instrText xml:space="preserve"> SEQ Tabela \* ARABIC </w:instrText>
      </w:r>
      <w:r w:rsidRPr="005E7E0B">
        <w:rPr>
          <w:rFonts w:cstheme="minorHAnsi"/>
        </w:rPr>
        <w:fldChar w:fldCharType="separate"/>
      </w:r>
      <w:r w:rsidR="00646E7B" w:rsidRPr="005E7E0B">
        <w:rPr>
          <w:rFonts w:cstheme="minorHAnsi"/>
          <w:noProof/>
        </w:rPr>
        <w:t>3</w:t>
      </w:r>
      <w:r w:rsidRPr="005E7E0B">
        <w:rPr>
          <w:rFonts w:cstheme="minorHAnsi"/>
        </w:rPr>
        <w:fldChar w:fldCharType="end"/>
      </w:r>
      <w:bookmarkEnd w:id="6"/>
      <w:r w:rsidRPr="005E7E0B">
        <w:rPr>
          <w:rFonts w:eastAsiaTheme="minorEastAsia" w:cstheme="minorHAnsi"/>
        </w:rPr>
        <w:t xml:space="preserve">. </w:t>
      </w:r>
      <w:r w:rsidR="00886EFE" w:rsidRPr="005E7E0B">
        <w:rPr>
          <w:rFonts w:eastAsiaTheme="minorEastAsia" w:cstheme="minorHAnsi"/>
        </w:rPr>
        <w:t>Kryteria</w:t>
      </w:r>
      <w:r w:rsidR="75191BA7" w:rsidRPr="005E7E0B">
        <w:rPr>
          <w:rFonts w:eastAsiaTheme="minorEastAsia" w:cstheme="minorHAnsi"/>
        </w:rPr>
        <w:t xml:space="preserve"> </w:t>
      </w:r>
      <w:r w:rsidRPr="005E7E0B">
        <w:rPr>
          <w:rFonts w:eastAsiaTheme="minorEastAsia" w:cstheme="minorHAnsi"/>
        </w:rPr>
        <w:t>Konkursowe</w:t>
      </w:r>
      <w:bookmarkEnd w:id="7"/>
      <w:r w:rsidR="00A8398F" w:rsidRPr="005E7E0B">
        <w:rPr>
          <w:rFonts w:eastAsiaTheme="minorEastAsia" w:cstheme="minorHAnsi"/>
        </w:rPr>
        <w:t xml:space="preserve"> dla Strumienia „Bateria”</w:t>
      </w:r>
    </w:p>
    <w:tbl>
      <w:tblPr>
        <w:tblStyle w:val="Tabela-Siatka1"/>
        <w:tblW w:w="9793" w:type="dxa"/>
        <w:jc w:val="center"/>
        <w:tblLayout w:type="fixed"/>
        <w:tblLook w:val="04A0" w:firstRow="1" w:lastRow="0" w:firstColumn="1" w:lastColumn="0" w:noHBand="0" w:noVBand="1"/>
      </w:tblPr>
      <w:tblGrid>
        <w:gridCol w:w="1707"/>
        <w:gridCol w:w="2131"/>
        <w:gridCol w:w="4530"/>
        <w:gridCol w:w="1425"/>
      </w:tblGrid>
      <w:tr w:rsidR="00BD6073" w:rsidRPr="005E7E0B" w14:paraId="4FE499D2" w14:textId="77777777" w:rsidTr="54A8FB23">
        <w:trPr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39278249" w14:textId="2981AE1E" w:rsidR="00BD6073" w:rsidRPr="005E7E0B" w:rsidRDefault="2A47468D" w:rsidP="00F0641A">
            <w:pPr>
              <w:pStyle w:val="Akapitzlist"/>
              <w:spacing w:after="160" w:line="259" w:lineRule="auto"/>
              <w:ind w:left="0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Dotyczy Wymagania Konkursowego nr:</w:t>
            </w:r>
          </w:p>
        </w:tc>
        <w:tc>
          <w:tcPr>
            <w:tcW w:w="2131" w:type="dxa"/>
            <w:shd w:val="clear" w:color="auto" w:fill="BDD6EE" w:themeFill="accent5" w:themeFillTint="66"/>
            <w:vAlign w:val="center"/>
          </w:tcPr>
          <w:p w14:paraId="3BBDE9E9" w14:textId="26672AA2" w:rsidR="00BD6073" w:rsidRPr="005E7E0B" w:rsidRDefault="00BD6073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Nazwa i Opis </w:t>
            </w:r>
            <w:r w:rsidR="2A47468D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Kryterium </w:t>
            </w: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Konkursowego</w:t>
            </w:r>
          </w:p>
        </w:tc>
        <w:tc>
          <w:tcPr>
            <w:tcW w:w="4530" w:type="dxa"/>
            <w:shd w:val="clear" w:color="auto" w:fill="BDD6EE" w:themeFill="accent5" w:themeFillTint="66"/>
            <w:vAlign w:val="center"/>
          </w:tcPr>
          <w:p w14:paraId="7FC35CBE" w14:textId="77777777" w:rsidR="00BD6073" w:rsidRPr="005E7E0B" w:rsidRDefault="00BD6073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425" w:type="dxa"/>
            <w:shd w:val="clear" w:color="auto" w:fill="BDD6EE" w:themeFill="accent5" w:themeFillTint="66"/>
          </w:tcPr>
          <w:p w14:paraId="04C9E1B5" w14:textId="77777777" w:rsidR="00BD6073" w:rsidRPr="005E7E0B" w:rsidRDefault="00BD6073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781F0D" w:rsidRPr="005E7E0B" w14:paraId="3B0F5AC2" w14:textId="77777777" w:rsidTr="54A8FB23">
        <w:trPr>
          <w:trHeight w:val="1035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3E767077" w14:textId="0FAE6DC9" w:rsidR="7F2A595F" w:rsidRPr="005E7E0B" w:rsidRDefault="7F2A595F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</w:p>
          <w:p w14:paraId="4D417B19" w14:textId="0779E48E" w:rsidR="00781F0D" w:rsidRPr="005E7E0B" w:rsidRDefault="319490E7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3</w:t>
            </w:r>
            <w:r w:rsidR="0FF56278" w:rsidRPr="005E7E0B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2131" w:type="dxa"/>
            <w:vAlign w:val="center"/>
          </w:tcPr>
          <w:p w14:paraId="560B0656" w14:textId="4B1ED9D0" w:rsidR="00781F0D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Gęstość energii O</w:t>
            </w:r>
            <w:r w:rsidR="3830C639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a galwanicznego</w:t>
            </w:r>
          </w:p>
        </w:tc>
        <w:tc>
          <w:tcPr>
            <w:tcW w:w="4530" w:type="dxa"/>
          </w:tcPr>
          <w:p w14:paraId="72A427B7" w14:textId="404D4949" w:rsidR="00781F0D" w:rsidRPr="005E7E0B" w:rsidRDefault="6E585BB9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2A47468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Zamawiający dokona porównania</w:t>
            </w:r>
            <w:r w:rsidR="2A47468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wartości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Gęstości energii ogniw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zadeklarowanej przez 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badanym </w:t>
            </w:r>
            <w:r w:rsidR="006B62B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danego Wnioskodawcy</w:t>
            </w:r>
            <w:r w:rsidR="77A0A60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 najwyższej deklarowanej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wartości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Gęstości ogniw spośród wszystkich Wniosków. Zamawiający przyzna punkty na podstawie niniejszego wzoru:</w:t>
            </w:r>
          </w:p>
          <w:p w14:paraId="502BAB21" w14:textId="0A3B99FF" w:rsidR="00781F0D" w:rsidRPr="005E7E0B" w:rsidRDefault="00781F0D" w:rsidP="00F0641A">
            <w:pPr>
              <w:spacing w:line="259" w:lineRule="auto"/>
              <w:contextualSpacing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35B0142" w14:textId="77867631" w:rsidR="00781F0D" w:rsidRPr="005E7E0B" w:rsidRDefault="6E585BB9" w:rsidP="00F0641A">
            <w:pPr>
              <w:spacing w:line="259" w:lineRule="auto"/>
              <w:contextualSpacing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= 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o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/ 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34D9301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6B30D703" w14:textId="6D78787A" w:rsidR="00781F0D" w:rsidRPr="005E7E0B" w:rsidRDefault="412D9B2A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gdzie:</w:t>
            </w:r>
          </w:p>
          <w:p w14:paraId="53A9F127" w14:textId="1D9CF4F9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C3097EA" w14:textId="75BD6BCD" w:rsidR="00781F0D" w:rsidRPr="005E7E0B" w:rsidRDefault="46402237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09FAE74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58D8FF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Gęstoś</w:t>
            </w:r>
            <w:r w:rsidR="58D8FF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ć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energii </w:t>
            </w:r>
            <w:r w:rsidR="58D8FF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58D8FF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 galwanicznego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 Uzyskany wynik zostanie zaokrąglony do trzech miejsc po przecinku,</w:t>
            </w:r>
          </w:p>
          <w:p w14:paraId="251561C7" w14:textId="69C604ED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194DA4B" w14:textId="268C3FAF" w:rsidR="00781F0D" w:rsidRPr="005E7E0B" w:rsidRDefault="6E585BB9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 max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najwyższ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spośród wszystkich Wniosków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wartość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Gęstości energii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 galwanicznego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proofErr w:type="spellStart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Wh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/kg]. </w:t>
            </w:r>
          </w:p>
          <w:p w14:paraId="7D917544" w14:textId="6F40E856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9924AD3" w14:textId="5E901274" w:rsidR="00781F0D" w:rsidRPr="005E7E0B" w:rsidRDefault="6E585BB9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o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wartość </w:t>
            </w:r>
            <w:r w:rsidR="30AF902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Gęstości energii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30AF902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001E364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Wykon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awcy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proofErr w:type="spellStart"/>
            <w:r w:rsidR="7A8E4B3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Wh</w:t>
            </w:r>
            <w:proofErr w:type="spellEnd"/>
            <w:r w:rsidR="7A8E4B3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/kg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]. </w:t>
            </w:r>
          </w:p>
          <w:p w14:paraId="46B4873E" w14:textId="2A41C42C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C004091" w14:textId="721FE497" w:rsidR="009C55EA" w:rsidRPr="005E7E0B" w:rsidRDefault="6E585BB9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="34D9301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386BDEF8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maksymaln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liczbę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punktów do uzyskania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ramach niniejszego Kryterium. </w:t>
            </w:r>
          </w:p>
          <w:p w14:paraId="0160D661" w14:textId="41FEEE14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22A43593" w14:textId="15FBD79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B0CF491" w14:textId="5E09B093" w:rsidR="00781F0D" w:rsidRPr="005E7E0B" w:rsidRDefault="07F5FC39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20</w:t>
            </w:r>
            <w:r w:rsidR="0E4C5741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6E7D552D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781F0D" w:rsidRPr="005E7E0B" w14:paraId="2C9C6D6A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512636F6" w14:textId="0770C90B" w:rsidR="7F2A595F" w:rsidRPr="005E7E0B" w:rsidRDefault="7F2A595F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</w:rPr>
            </w:pPr>
          </w:p>
          <w:p w14:paraId="5719A210" w14:textId="35A02FBF" w:rsidR="00781F0D" w:rsidRPr="005E7E0B" w:rsidRDefault="142D5C91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56AE8AC9" w:rsidRPr="005E7E0B">
              <w:rPr>
                <w:rFonts w:eastAsiaTheme="minorEastAsia" w:cstheme="minorHAnsi"/>
                <w:b/>
                <w:sz w:val="20"/>
                <w:szCs w:val="20"/>
              </w:rPr>
              <w:t>.2</w:t>
            </w:r>
          </w:p>
        </w:tc>
        <w:tc>
          <w:tcPr>
            <w:tcW w:w="2131" w:type="dxa"/>
            <w:vAlign w:val="center"/>
          </w:tcPr>
          <w:p w14:paraId="7B074551" w14:textId="54CFF4B2" w:rsidR="00781F0D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Żywotność O</w:t>
            </w:r>
            <w:r w:rsidR="3313B665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4530" w:type="dxa"/>
          </w:tcPr>
          <w:p w14:paraId="7933B0FB" w14:textId="69AF1BC3" w:rsidR="00781F0D" w:rsidRPr="005E7E0B" w:rsidRDefault="25F5593A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wartości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Żywotności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 zadeklarowanej przez Wnioskodawcę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</w:t>
            </w:r>
            <w:r w:rsidR="006B62B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danego Wnioskodawcy</w:t>
            </w:r>
            <w:r w:rsidR="77A0A60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do najwyższej deklarowanej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wartości </w:t>
            </w:r>
            <w:r w:rsidR="4C907C5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Żywotności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4C907C5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spośród wszystkich Wniosków. Zamawiający przyzna punkty na podstawie niniejszego wzoru:</w:t>
            </w:r>
          </w:p>
          <w:p w14:paraId="3368CE6C" w14:textId="0EC59150" w:rsidR="00781F0D" w:rsidRPr="005E7E0B" w:rsidRDefault="00781F0D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19F2B92" w14:textId="5D98BD7B" w:rsidR="00781F0D" w:rsidRPr="005E7E0B" w:rsidRDefault="704F92FB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6E5F13AC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="2F253D6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2F253D6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N</w:t>
            </w:r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17CC4DE1" w14:textId="6D78787A" w:rsidR="00781F0D" w:rsidRPr="005E7E0B" w:rsidRDefault="66BE56F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gdzie:</w:t>
            </w:r>
          </w:p>
          <w:p w14:paraId="786F7413" w14:textId="1D9CF4F9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035261C" w14:textId="0899E6F2" w:rsidR="00781F0D" w:rsidRPr="005E7E0B" w:rsidRDefault="0591A84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237440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</w:t>
            </w:r>
            <w:r w:rsidR="297A64A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Żywotność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297A64A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 Uzyskany wynik zostanie zaokrąglony do trzech miejsc po przecinku,</w:t>
            </w:r>
          </w:p>
          <w:p w14:paraId="79F26393" w14:textId="69C604ED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6A0887D" w14:textId="67F668F5" w:rsidR="00781F0D" w:rsidRPr="005E7E0B" w:rsidRDefault="4C479B4C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40A82277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70363656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max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oznacza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najwyższ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spośród wszystkich Wniosków 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wartość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1C7E6C6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Żywotnoś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ci</w:t>
            </w:r>
            <w:r w:rsidR="039343F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6DCD41D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="039343F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60E6E39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liczba cykli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</w:t>
            </w:r>
            <w:r w:rsidR="66DB479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4321803D" w14:textId="6F40E856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6DD458E" w14:textId="351C5AC3" w:rsidR="00781F0D" w:rsidRPr="005E7E0B" w:rsidRDefault="658BD69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oznacza wartość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0C4956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Żywotnoś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ci Ogniwa</w:t>
            </w:r>
            <w:r w:rsidR="30C4956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278DD2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liczba cykli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</w:t>
            </w:r>
            <w:r w:rsidR="17F5BB2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30C652D1" w14:textId="2A41C42C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57B25B5" w14:textId="52C0ABE9" w:rsidR="009443A2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20A6486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638F553" w14:textId="1F21C1BA" w:rsidR="58D73513" w:rsidRPr="005E7E0B" w:rsidRDefault="58D7351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84D2B50" w14:textId="6C788A94" w:rsidR="58FA7CF4" w:rsidRPr="005E7E0B" w:rsidRDefault="58FA7CF4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Uwaga! Jeś</w:t>
            </w:r>
            <w:r w:rsidR="415B8274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li Wnioskodawca zadeklaruje wartość Żywotności Ogniwa</w:t>
            </w:r>
            <w:r w:rsidR="2244239A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powyżej 2 </w:t>
            </w:r>
            <w:r w:rsidR="01B1C3B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2244239A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00 cykli,</w:t>
            </w:r>
            <w:r w:rsidR="000067A6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wówczas Zamawiający do oceny</w:t>
            </w:r>
            <w:r w:rsidR="79469300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067A6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przyjmie liczbę</w:t>
            </w:r>
            <w:r w:rsidR="31C6E3B9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2 </w:t>
            </w:r>
            <w:r w:rsidR="1FD05716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31C6E3B9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00 cykli. </w:t>
            </w:r>
          </w:p>
          <w:p w14:paraId="38268D47" w14:textId="313AED57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vAlign w:val="center"/>
          </w:tcPr>
          <w:p w14:paraId="3477D9E9" w14:textId="3563EEDC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3A06A95F" w14:textId="5CD41A0D" w:rsidR="00781F0D" w:rsidRPr="005E7E0B" w:rsidRDefault="5A08C12B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3B486C23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35</w:t>
            </w:r>
            <w:r w:rsidR="29EFE9D6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F2A595F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</w:t>
            </w:r>
            <w:r w:rsidR="6E7D552D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unktów</w:t>
            </w:r>
          </w:p>
        </w:tc>
      </w:tr>
      <w:tr w:rsidR="00781F0D" w:rsidRPr="005E7E0B" w14:paraId="3A38FCE8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44CB371B" w14:textId="7F56FA8B" w:rsidR="7F2A595F" w:rsidRPr="005E7E0B" w:rsidRDefault="7F2A595F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</w:rPr>
            </w:pPr>
          </w:p>
          <w:p w14:paraId="081E556D" w14:textId="271913BE" w:rsidR="00781F0D" w:rsidRPr="005E7E0B" w:rsidRDefault="0D05BC00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7CBEB871" w:rsidRPr="005E7E0B">
              <w:rPr>
                <w:rFonts w:eastAsiaTheme="minorEastAsia" w:cstheme="minorHAnsi"/>
                <w:b/>
                <w:sz w:val="20"/>
                <w:szCs w:val="20"/>
              </w:rPr>
              <w:t>.3</w:t>
            </w:r>
          </w:p>
        </w:tc>
        <w:tc>
          <w:tcPr>
            <w:tcW w:w="2131" w:type="dxa"/>
            <w:vAlign w:val="center"/>
          </w:tcPr>
          <w:p w14:paraId="3919BE8B" w14:textId="70EABE6C" w:rsidR="00781F0D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Stopień samorozładowania O</w:t>
            </w:r>
            <w:r w:rsidR="7C64154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</w:t>
            </w:r>
            <w:r w:rsidR="3AE38F20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4530" w:type="dxa"/>
          </w:tcPr>
          <w:p w14:paraId="17F0D0C5" w14:textId="40D4B7B1" w:rsidR="00781F0D" w:rsidRPr="005E7E0B" w:rsidRDefault="4D05E059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wartości S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topnia samorozładowania 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zadeklarowanej przez 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badanym </w:t>
            </w:r>
            <w:r w:rsidR="006B62B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danego Wnioskodawcy</w:t>
            </w:r>
            <w:r w:rsidR="77A0A60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do 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najmniejszej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deklarowanej 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wartości </w:t>
            </w:r>
            <w:r w:rsidR="1AF2D45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topnia samorozładowania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Wniosków. Zamawiający przyzna punkty na podstawie niniejszego wzoru:</w:t>
            </w:r>
          </w:p>
          <w:p w14:paraId="2D296C06" w14:textId="0A3B99FF" w:rsidR="00781F0D" w:rsidRPr="005E7E0B" w:rsidRDefault="00781F0D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EBB137A" w14:textId="6B8481C8" w:rsidR="00F954AF" w:rsidRPr="005E7E0B" w:rsidRDefault="0409F77E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= 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min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/ 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c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09E6EB44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gdzie:</w:t>
            </w:r>
          </w:p>
          <w:p w14:paraId="7ADC4F2A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0D5F8B0" w14:textId="266AE4C3" w:rsidR="00F954AF" w:rsidRPr="005E7E0B" w:rsidRDefault="0409F7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Stopień samorozładowania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 Uzyskany wynik zostanie zaokrąglony do trzech miejsc po przecinku,</w:t>
            </w:r>
          </w:p>
          <w:p w14:paraId="5BB270A5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7985BC1" w14:textId="564CEEE3" w:rsidR="00F954AF" w:rsidRPr="005E7E0B" w:rsidRDefault="0409F7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najniższ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ą spośród wszystkich Wniosków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ą wartość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Stop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samorozładowania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[%],</w:t>
            </w:r>
          </w:p>
          <w:p w14:paraId="5B04F7F1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8A8C9EA" w14:textId="183C6290" w:rsidR="00F954AF" w:rsidRPr="005E7E0B" w:rsidRDefault="0409F7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lastRenderedPageBreak/>
              <w:t>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c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wartość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Stop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samorozładowania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Wnioskodawcy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[%],</w:t>
            </w:r>
          </w:p>
          <w:p w14:paraId="2E570F65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62082E" w14:textId="55E5DE3E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-</w:t>
            </w:r>
            <w:r w:rsidR="1DC885F2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6881652A" w14:textId="006E2ABD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vAlign w:val="center"/>
          </w:tcPr>
          <w:p w14:paraId="62A4673E" w14:textId="45C8880B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712E070" w14:textId="171D5FAE" w:rsidR="00781F0D" w:rsidRPr="005E7E0B" w:rsidRDefault="73545FA3" w:rsidP="00F0641A">
            <w:pPr>
              <w:spacing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</w:t>
            </w:r>
            <w:r w:rsidR="31F07127" w:rsidRPr="005E7E0B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6E7D552D" w:rsidRPr="005E7E0B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punktów</w:t>
            </w:r>
          </w:p>
        </w:tc>
      </w:tr>
      <w:tr w:rsidR="7F2A595F" w:rsidRPr="005E7E0B" w14:paraId="269B5111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1F577A2A" w14:textId="60113E8B" w:rsidR="7F2A595F" w:rsidRPr="005E7E0B" w:rsidRDefault="7F2A595F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</w:p>
          <w:p w14:paraId="413CFEFC" w14:textId="3D749907" w:rsidR="75F40006" w:rsidRPr="005E7E0B" w:rsidRDefault="1409B8BF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0FC9D85E" w:rsidRPr="005E7E0B">
              <w:rPr>
                <w:rFonts w:eastAsiaTheme="minorEastAsia" w:cstheme="minorHAnsi"/>
                <w:b/>
                <w:sz w:val="20"/>
                <w:szCs w:val="20"/>
              </w:rPr>
              <w:t>.4</w:t>
            </w:r>
          </w:p>
        </w:tc>
        <w:tc>
          <w:tcPr>
            <w:tcW w:w="2131" w:type="dxa"/>
            <w:vAlign w:val="center"/>
          </w:tcPr>
          <w:p w14:paraId="02AA1327" w14:textId="0A528857" w:rsidR="75F40006" w:rsidRPr="005E7E0B" w:rsidRDefault="1D841AF1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Wagowy udział surowców </w:t>
            </w:r>
            <w:r w:rsidR="661B790D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="00646E7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do produkcji anody i katody w O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gniwie</w:t>
            </w:r>
          </w:p>
        </w:tc>
        <w:tc>
          <w:tcPr>
            <w:tcW w:w="4530" w:type="dxa"/>
          </w:tcPr>
          <w:p w14:paraId="775FD151" w14:textId="38482FB0" w:rsidR="074ECCD1" w:rsidRPr="005E7E0B" w:rsidRDefault="7F3CD68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09E313A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Wymagania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wartości W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agowego udziału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surowców </w:t>
            </w:r>
            <w:r w:rsidR="03614FC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zadeklarowanej przez 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badanym </w:t>
            </w:r>
            <w:r w:rsidR="006B62B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danego Wnioskodawcy</w:t>
            </w:r>
            <w:r w:rsidR="14282DE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 najwyższe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ej wartości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6610116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agowego udziału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surowców </w:t>
            </w:r>
            <w:r w:rsidR="03614FC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Wniosków. Zamawiający przyzna punkty na podstawie niniejszego wzoru:</w:t>
            </w:r>
          </w:p>
          <w:p w14:paraId="2EC888D2" w14:textId="0A3B99FF" w:rsidR="7F2A595F" w:rsidRPr="005E7E0B" w:rsidRDefault="7F2A595F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5B64EA7" w14:textId="5243957E" w:rsidR="01DB3139" w:rsidRPr="005E7E0B" w:rsidRDefault="2FACA90B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0AB5CF3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r w:rsidR="2A610BB7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1D9978CE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</w:t>
            </w:r>
            <w:r w:rsidR="6861A14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ax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33C86595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D9D9B5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50A9387E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2EC6ED70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2C694704" w14:textId="6D78787A" w:rsidR="074ECCD1" w:rsidRPr="005E7E0B" w:rsidRDefault="074ECCD1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gdzie:</w:t>
            </w:r>
          </w:p>
          <w:p w14:paraId="61254946" w14:textId="1D9CF4F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7A262A9" w14:textId="3369AE1E" w:rsidR="42B94A43" w:rsidRPr="005E7E0B" w:rsidRDefault="4AC7B53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1A705F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F06162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Wagowy udział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surowców </w:t>
            </w:r>
            <w:r w:rsidR="5F55E1A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 Uzyskany wynik zostanie zaokrąglony do trzech miejsc po przecinku,</w:t>
            </w:r>
          </w:p>
          <w:p w14:paraId="484F4144" w14:textId="69C604ED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70437B9" w14:textId="2B87E472" w:rsidR="254BFABA" w:rsidRPr="005E7E0B" w:rsidRDefault="188AF641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6A5694D2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proofErr w:type="spellEnd"/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26CD4AAE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="66D3B5C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najwyższ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="66D3B5C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 [%],</w:t>
            </w:r>
            <w:r w:rsidR="2E955B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wartość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ACAE45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Wagow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ego</w:t>
            </w:r>
            <w:r w:rsidR="0ACAE45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udział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u</w:t>
            </w:r>
            <w:r w:rsidR="0ACAE45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surowców </w:t>
            </w:r>
            <w:r w:rsidR="5F55E1A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 </w:t>
            </w:r>
          </w:p>
          <w:p w14:paraId="19FDB5C0" w14:textId="6F40E856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2B1965B" w14:textId="208E1574" w:rsidR="709E02F3" w:rsidRPr="005E7E0B" w:rsidRDefault="0D37E04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352D1B1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proofErr w:type="spellEnd"/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wartość </w:t>
            </w:r>
            <w:r w:rsidR="134F80B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Wagow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ego</w:t>
            </w:r>
            <w:r w:rsidR="134F80B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udział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u surowców </w:t>
            </w:r>
            <w:r w:rsidR="5F55E1A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</w:t>
            </w:r>
            <w:r w:rsidR="134F80B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Wnioskodawcy</w:t>
            </w:r>
            <w:r w:rsidR="5A196E4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2EE3360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%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2A9F17E1" w14:textId="2A41C42C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408AAF0" w14:textId="1F24CF00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63789026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B007E57" w14:textId="1243B850" w:rsidR="48F0C245" w:rsidRPr="005E7E0B" w:rsidRDefault="48F0C245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8209ABB" w14:textId="06000D07" w:rsidR="00910AFE" w:rsidRPr="005E7E0B" w:rsidRDefault="00910AF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62F152F5" w14:textId="7270516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0AEAB6F" w14:textId="41AABEFB" w:rsidR="738DA7DC" w:rsidRPr="005E7E0B" w:rsidRDefault="72D410D1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8</w:t>
            </w:r>
            <w:r w:rsidR="5C6C22DF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438B21F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</w:t>
            </w:r>
            <w:r w:rsidR="5A61C7BE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7F2A595F" w:rsidRPr="005E7E0B" w14:paraId="0F41F32D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4AD3DAE7" w14:textId="394A4ADB" w:rsidR="7F2A595F" w:rsidRPr="005E7E0B" w:rsidRDefault="7F2A595F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</w:p>
          <w:p w14:paraId="5F0EB71D" w14:textId="65D2BC86" w:rsidR="75F40006" w:rsidRPr="005E7E0B" w:rsidRDefault="67E5C6E6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3.5</w:t>
            </w:r>
          </w:p>
        </w:tc>
        <w:tc>
          <w:tcPr>
            <w:tcW w:w="2131" w:type="dxa"/>
            <w:vAlign w:val="center"/>
          </w:tcPr>
          <w:p w14:paraId="1BB0F578" w14:textId="30A2553E" w:rsidR="75F40006" w:rsidRPr="005E7E0B" w:rsidRDefault="0FC9D85E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Bezpośrednie </w:t>
            </w:r>
            <w:r w:rsidR="6FD12FA7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oszty </w:t>
            </w:r>
            <w:r w:rsidR="00646E7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materiałów do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produkcji </w:t>
            </w:r>
            <w:r w:rsidR="00646E7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1C1B69C2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</w:t>
            </w:r>
          </w:p>
        </w:tc>
        <w:tc>
          <w:tcPr>
            <w:tcW w:w="4530" w:type="dxa"/>
          </w:tcPr>
          <w:p w14:paraId="0F01D719" w14:textId="188B81B1" w:rsidR="32EC45C8" w:rsidRPr="005E7E0B" w:rsidRDefault="154F4A6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B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ezpośredni</w:t>
            </w:r>
            <w:r w:rsidR="277CEC0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ch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kosztów materiałów do produkcji Ogniw, zadeklarowanych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badanym Wniosku danego 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 najniższ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ych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ych kosztów materiałów do produkcji Ogniw,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Wniosków. Zamawiający przyzna punkty na podstawie niniejszego wzoru:</w:t>
            </w:r>
          </w:p>
          <w:p w14:paraId="231E031D" w14:textId="0A3B99FF" w:rsidR="7F2A595F" w:rsidRPr="005E7E0B" w:rsidRDefault="7F2A595F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83AFACC" w14:textId="2DAE6BC0" w:rsidR="32EC45C8" w:rsidRPr="005E7E0B" w:rsidRDefault="154F4A64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min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/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F39F160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62143FB9" w14:textId="6D78787A" w:rsidR="169CD72F" w:rsidRPr="005E7E0B" w:rsidRDefault="169CD72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</w:t>
            </w:r>
            <w:r w:rsidR="32EC45C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:</w:t>
            </w:r>
          </w:p>
          <w:p w14:paraId="04DE7BE5" w14:textId="1D9CF4F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94CA2B1" w14:textId="07B879E4" w:rsidR="32EC45C8" w:rsidRPr="005E7E0B" w:rsidRDefault="154F4A6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</w:t>
            </w:r>
            <w:r w:rsidR="667DD18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Bezpośrednie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oszty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materiałów do produkcji Ogniw.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Uzyskany wynik zostanie zaokrąglony do trzech miejsc po przecinku,</w:t>
            </w:r>
          </w:p>
          <w:p w14:paraId="7321AF78" w14:textId="69C604ED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8BC91EA" w14:textId="4D9D7087" w:rsidR="32EC45C8" w:rsidRPr="005E7E0B" w:rsidRDefault="154F4A6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najniższ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spośród wszystkich Wniosków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 Bezpośrednie koszty materiałów do produkcji Ogniw</w:t>
            </w:r>
            <w:r w:rsidR="73778AA4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074E09D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PLN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491FC72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Wh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45F6E73B" w14:textId="6F40E856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3761027" w14:textId="48FC0E10" w:rsidR="32EC45C8" w:rsidRPr="005E7E0B" w:rsidRDefault="154F4A6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Bezpośrednie koszty materiałów do produkcji Ogniw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119D67F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PLN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4D26E3D5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Wh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294D1CF7" w14:textId="2A41C42C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72E7B3A" w14:textId="5B48213A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221D7558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A875079" w14:textId="634DFAB8" w:rsidR="32EC45C8" w:rsidRPr="005E7E0B" w:rsidRDefault="32EC45C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D5FF399" w14:textId="26F97196" w:rsidR="00910AFE" w:rsidRPr="005E7E0B" w:rsidRDefault="00910AF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7B4D815F" w14:textId="3B02960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9A078B9" w14:textId="528760C6" w:rsidR="635E1A26" w:rsidRPr="005E7E0B" w:rsidRDefault="50E26128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</w:t>
            </w:r>
            <w:r w:rsidR="5A1B4B12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5 punktów</w:t>
            </w:r>
          </w:p>
        </w:tc>
      </w:tr>
      <w:tr w:rsidR="15AEAFE2" w:rsidRPr="005E7E0B" w14:paraId="2A064C6E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6C2B6A0F" w14:textId="3BA34572" w:rsidR="61F9A705" w:rsidRPr="005E7E0B" w:rsidRDefault="2822741C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4A0D7663" w:rsidRPr="005E7E0B">
              <w:rPr>
                <w:rFonts w:eastAsiaTheme="minorEastAsia" w:cstheme="minorHAnsi"/>
                <w:b/>
                <w:sz w:val="20"/>
                <w:szCs w:val="20"/>
              </w:rPr>
              <w:t>.6</w:t>
            </w:r>
          </w:p>
        </w:tc>
        <w:tc>
          <w:tcPr>
            <w:tcW w:w="2131" w:type="dxa"/>
            <w:vAlign w:val="center"/>
          </w:tcPr>
          <w:p w14:paraId="2BD0C523" w14:textId="125B49F6" w:rsidR="0C56E963" w:rsidRPr="005E7E0B" w:rsidRDefault="0C56E96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4530" w:type="dxa"/>
          </w:tcPr>
          <w:p w14:paraId="21D988BB" w14:textId="37114E1F" w:rsidR="003F1871" w:rsidRPr="005E7E0B" w:rsidRDefault="1A550C5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36D5E594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ramach niniejszego Kryterium, Z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amawiający dokona porównania dodatkowego Udziału w Przychodzie z komercjalizacji Wyników Prac B+R zadeklarowanego w badanym Wniosku danego Wnioskodawcy do najwyższego deklarowanego Udziału w Przychodzie z komercjalizacji Wyników Prac B+R spośród wszystkich Wniosków.</w:t>
            </w:r>
          </w:p>
          <w:p w14:paraId="53D01C34" w14:textId="4FEF2668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01563D1" w14:textId="7156492E" w:rsidR="5D272D7C" w:rsidRPr="005E7E0B" w:rsidRDefault="5D272D7C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14F8D74B" w14:textId="5CAF9605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D6AAE59" w14:textId="6B79494F" w:rsidR="15AEAFE2" w:rsidRPr="005E7E0B" w:rsidRDefault="15AEAFE2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A3E3396" w14:textId="0BB70D2E" w:rsidR="5D272D7C" w:rsidRPr="005E7E0B" w:rsidRDefault="15769298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U= U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/ U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5ADDA9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*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28B75550" w14:textId="52D1D604" w:rsidR="15AEAFE2" w:rsidRPr="005E7E0B" w:rsidRDefault="15AEAFE2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E8FB8EB" w14:textId="247FCC0F" w:rsidR="5D272D7C" w:rsidRPr="005E7E0B" w:rsidRDefault="5D272D7C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2A1FD153" w14:textId="3F1D523C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A7D4ABE" w14:textId="5C082676" w:rsidR="5D272D7C" w:rsidRPr="005E7E0B" w:rsidRDefault="1576929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Przychód z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omercjalizacji Wyników Prac B+R. Uzyskany wynik zostanie zaokrąglony do trzech miejsc po przecinku,</w:t>
            </w:r>
          </w:p>
          <w:p w14:paraId="1C60468C" w14:textId="0A3F8AA8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3180C83" w14:textId="2190DF93" w:rsidR="5D272D7C" w:rsidRPr="005E7E0B" w:rsidRDefault="1576929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max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najwyższy deklarowany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dodatkowy Udział w Przychodzie z komercjalizacji Wyników Prac B+R [%]</w:t>
            </w:r>
            <w:r w:rsidR="06DA1A5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Wniosków,</w:t>
            </w:r>
          </w:p>
          <w:p w14:paraId="3A16C1E8" w14:textId="06458250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146F1D7" w14:textId="18B0AAD1" w:rsidR="5D272D7C" w:rsidRPr="005E7E0B" w:rsidRDefault="1576929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dodatkowy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Udział w Przychodzie z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omercjalizacji Wyników Prac B+R deklarowany w badanym Wniosku danego </w:t>
            </w:r>
            <w:r w:rsidR="001E364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nioskodawcy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[%]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</w:t>
            </w:r>
          </w:p>
          <w:p w14:paraId="46987573" w14:textId="5A809D3B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20B7748" w14:textId="7D25F8D3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4ABDF2F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61CC17A" w14:textId="75F66AA5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3CFDA458" w14:textId="7FB19F1F" w:rsidR="6635C063" w:rsidRPr="005E7E0B" w:rsidRDefault="531DA00D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094B06F9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6D5A54AC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</w:t>
            </w:r>
            <w:r w:rsidR="198691D3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646E7B" w:rsidRPr="005E7E0B" w14:paraId="6C4DC80F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260D66EC" w14:textId="5341A4BA" w:rsidR="00646E7B" w:rsidRPr="005E7E0B" w:rsidRDefault="08A779A8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lastRenderedPageBreak/>
              <w:t>3</w:t>
            </w:r>
            <w:r w:rsidR="00646E7B" w:rsidRPr="005E7E0B">
              <w:rPr>
                <w:rFonts w:eastAsiaTheme="minorEastAsia" w:cstheme="minorHAnsi"/>
                <w:b/>
                <w:sz w:val="20"/>
                <w:szCs w:val="20"/>
              </w:rPr>
              <w:t>.7</w:t>
            </w:r>
          </w:p>
        </w:tc>
        <w:tc>
          <w:tcPr>
            <w:tcW w:w="2131" w:type="dxa"/>
            <w:vAlign w:val="center"/>
          </w:tcPr>
          <w:p w14:paraId="7ED05B83" w14:textId="77777777" w:rsidR="00A22A8A" w:rsidRPr="005E7E0B" w:rsidRDefault="00646E7B" w:rsidP="00F0641A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E7E0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Przychód z komercjalizacji </w:t>
            </w:r>
          </w:p>
          <w:p w14:paraId="6B32311E" w14:textId="49C75338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Technologii Zależnych </w:t>
            </w:r>
          </w:p>
        </w:tc>
        <w:tc>
          <w:tcPr>
            <w:tcW w:w="4530" w:type="dxa"/>
          </w:tcPr>
          <w:p w14:paraId="0FFBBF44" w14:textId="68947037" w:rsidR="00646E7B" w:rsidRPr="005E7E0B" w:rsidRDefault="407E7EC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 ramach niniejszego Kryterium, zamawiający dokona porównania dodatkowego Udziału w Przychodzie z komercjalizacji Technologii Zależnych zadeklarowanego w badanym Wniosku danego Wnioskodawcy do najwyższego deklarowanego Udziału w Przychodzie z komercjalizacji Technologii Zależnych spośród wszystkich Wniosków.</w:t>
            </w:r>
          </w:p>
          <w:p w14:paraId="05008BCD" w14:textId="77777777" w:rsidR="00F25D6A" w:rsidRPr="005E7E0B" w:rsidRDefault="00F25D6A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7E53D96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407891F0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C8373FC" w14:textId="77777777" w:rsidR="00646E7B" w:rsidRPr="005E7E0B" w:rsidRDefault="00646E7B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A05758C" w14:textId="2719E7D5" w:rsidR="00646E7B" w:rsidRPr="005E7E0B" w:rsidRDefault="36D5E594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407E7EC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407E7EC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/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407E7EC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407E7EC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*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0E7B3E06" w14:textId="77777777" w:rsidR="00646E7B" w:rsidRPr="005E7E0B" w:rsidRDefault="00646E7B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9072E91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139247F8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DDFC005" w14:textId="57F83187" w:rsidR="00646E7B" w:rsidRPr="005E7E0B" w:rsidRDefault="36D5E59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kodawcy 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Przychód z 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omercjalizacji Technologii Zależnych. Uzyskany wynik zostanie zaokrąglony do trzech miejsc po przecinku,</w:t>
            </w:r>
          </w:p>
          <w:p w14:paraId="3BD6723C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CE9295C" w14:textId="5D2A7DB8" w:rsidR="00646E7B" w:rsidRPr="005E7E0B" w:rsidRDefault="36D5E59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 max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najwyższy deklarowany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dodatkowy U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dział w Przychodzie z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omercjalizacji Technologii Zależnych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[%]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</w:t>
            </w:r>
          </w:p>
          <w:p w14:paraId="07E485CB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4ED6847" w14:textId="148B483F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Z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dodatkowy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Udział w Przychodzie z Komercjalizacji Technologii Zależnych deklarowany w badanym Wniosku danego </w:t>
            </w:r>
            <w:r w:rsidR="001E364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nioskodawcy [%]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</w:t>
            </w:r>
          </w:p>
          <w:p w14:paraId="02C65A17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100808C" w14:textId="74DEED01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6FBB5198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7F932D60" w14:textId="35F8E35B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15A51F73" w14:textId="43E04606" w:rsidR="00646E7B" w:rsidRPr="005E7E0B" w:rsidRDefault="0A5A695C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79241367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  <w:p w14:paraId="4C40C837" w14:textId="1F9D347B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15AEAFE2" w:rsidRPr="005E7E0B" w14:paraId="4079C755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7529DDF2" w14:textId="2019F7AE" w:rsidR="61F9A705" w:rsidRPr="005E7E0B" w:rsidRDefault="38DB671E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00BB447E" w:rsidRPr="005E7E0B">
              <w:rPr>
                <w:rFonts w:eastAsiaTheme="minorEastAsia" w:cstheme="minorHAnsi"/>
                <w:b/>
                <w:sz w:val="20"/>
                <w:szCs w:val="20"/>
              </w:rPr>
              <w:t>.8</w:t>
            </w:r>
          </w:p>
        </w:tc>
        <w:tc>
          <w:tcPr>
            <w:tcW w:w="2131" w:type="dxa"/>
            <w:vAlign w:val="center"/>
          </w:tcPr>
          <w:p w14:paraId="0A80C6EF" w14:textId="23DDE278" w:rsidR="4BFCA1E0" w:rsidRPr="005E7E0B" w:rsidRDefault="4BFCA1E0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bookmarkStart w:id="8" w:name="_Hlk70071118"/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  <w:bookmarkEnd w:id="8"/>
          </w:p>
        </w:tc>
        <w:tc>
          <w:tcPr>
            <w:tcW w:w="4530" w:type="dxa"/>
          </w:tcPr>
          <w:p w14:paraId="50D66173" w14:textId="03B66B24" w:rsidR="15657C4A" w:rsidRPr="005E7E0B" w:rsidRDefault="0E914527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Ceny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realizacji Etapu I deklarowane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Wnioskodawcy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do najniższe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ceny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realizacji Etapu I spośród wszystkich Wniosków. Zamawiający przyzna punkty na podstawie niniejszego wzoru:</w:t>
            </w:r>
          </w:p>
          <w:p w14:paraId="2F65C7B5" w14:textId="464D0A4D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33FBE5C" w14:textId="4F13C10F" w:rsidR="15657C4A" w:rsidRPr="005E7E0B" w:rsidRDefault="0E914527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= 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 xml:space="preserve">EI </w:t>
            </w:r>
            <w:proofErr w:type="spellStart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•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76ADFA7D" w14:textId="5DB6990D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901735D" w14:textId="3631821D" w:rsidR="15657C4A" w:rsidRPr="005E7E0B" w:rsidRDefault="15657C4A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045068B2" w14:textId="098F444F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A60BC4E" w14:textId="5752022B" w:rsidR="15657C4A" w:rsidRPr="005E7E0B" w:rsidRDefault="0E914527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001E364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nioskodawcy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ramach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Cena za realizację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I. Uzyskany wynik zostanie zaokrąglony do trzech miejsc po przecinku,</w:t>
            </w:r>
          </w:p>
          <w:p w14:paraId="25BCE356" w14:textId="33164BC0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58B6506" w14:textId="37B90EF9" w:rsidR="15657C4A" w:rsidRPr="005E7E0B" w:rsidRDefault="0E914527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najniższ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Cenę za realizację Etapu 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spośród wszystkich Wniosków [PLN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brutto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11C6FB31" w14:textId="7D71FFCF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A3C8362" w14:textId="7CD4086E" w:rsidR="15657C4A" w:rsidRPr="005E7E0B" w:rsidRDefault="0E914527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EI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oznacza Cenę za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realizacj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 deklarowan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[PLN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brutto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7E2DCCE7" w14:textId="177DC095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E748128" w14:textId="104A1E32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1891E0A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3501298B" w14:textId="2495F0B8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138791C2" w14:textId="38778685" w:rsidR="3070AF93" w:rsidRPr="005E7E0B" w:rsidRDefault="41DAE58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3</w:t>
            </w:r>
            <w:r w:rsidR="6C7E59E3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  <w:p w14:paraId="34EA9025" w14:textId="514B4B6F" w:rsidR="3070AF93" w:rsidRPr="005E7E0B" w:rsidRDefault="3070AF93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15AEAFE2" w:rsidRPr="005E7E0B" w14:paraId="7DC8CF8F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6CC5646A" w14:textId="3446D64A" w:rsidR="61F9A705" w:rsidRPr="005E7E0B" w:rsidRDefault="321124A1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00BB447E" w:rsidRPr="005E7E0B">
              <w:rPr>
                <w:rFonts w:eastAsiaTheme="minorEastAsia" w:cstheme="minorHAnsi"/>
                <w:b/>
                <w:sz w:val="20"/>
                <w:szCs w:val="20"/>
              </w:rPr>
              <w:t>.9</w:t>
            </w:r>
          </w:p>
        </w:tc>
        <w:tc>
          <w:tcPr>
            <w:tcW w:w="2131" w:type="dxa"/>
            <w:vAlign w:val="center"/>
          </w:tcPr>
          <w:p w14:paraId="3624FAE4" w14:textId="23B5D44C" w:rsidR="23D9E66D" w:rsidRPr="005E7E0B" w:rsidRDefault="23D9E66D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4530" w:type="dxa"/>
          </w:tcPr>
          <w:p w14:paraId="1B491E50" w14:textId="1EE31E81" w:rsidR="2B3B9B39" w:rsidRPr="005E7E0B" w:rsidRDefault="2CD9CBB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Ceny za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realizacj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II deklarowane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Wnioskodawcy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do najniższe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deklarowane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Ceny 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II spośród wszystkich Wniosków. Zamawiający przyzna punkty na podstawie niniejszego wzoru:</w:t>
            </w:r>
          </w:p>
          <w:p w14:paraId="561541F7" w14:textId="65A5EE10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77AB692" w14:textId="27D4D3E7" w:rsidR="2B3B9B39" w:rsidRPr="005E7E0B" w:rsidRDefault="2CD9CBBF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EII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= 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EII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 xml:space="preserve">EII </w:t>
            </w:r>
            <w:proofErr w:type="spellStart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*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4DD14519" w14:textId="73E84D10" w:rsidR="15AEAFE2" w:rsidRPr="005E7E0B" w:rsidRDefault="15AEAFE2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3F8FF0B" w14:textId="1738E8F0" w:rsidR="2B3B9B39" w:rsidRPr="005E7E0B" w:rsidRDefault="2B3B9B39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45FB2446" w14:textId="79DC097F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5B62FA1" w14:textId="0AE5DD8B" w:rsidR="2B3B9B39" w:rsidRPr="005E7E0B" w:rsidRDefault="2CD9CBB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Cena za realizację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Etapu II. Uzyskany wynik zostanie zaokrąglony do trzech miejsc po przecinku,</w:t>
            </w:r>
          </w:p>
          <w:p w14:paraId="5633DC73" w14:textId="6D81B4AA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FAB3EDE" w14:textId="334D5D15" w:rsidR="2B3B9B39" w:rsidRPr="005E7E0B" w:rsidRDefault="2CD9CBB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EII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najniższ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ą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Cenę 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II spośród wszystkich Wniosków [PLN],</w:t>
            </w:r>
          </w:p>
          <w:p w14:paraId="5FCA9434" w14:textId="36929337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89DEBB0" w14:textId="5B25F31F" w:rsidR="2B3B9B39" w:rsidRPr="005E7E0B" w:rsidRDefault="2CD9CBB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EII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Cenę 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II deklarowan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[PLN],</w:t>
            </w:r>
          </w:p>
          <w:p w14:paraId="08E64399" w14:textId="7DC08785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3492F95" w14:textId="0404F117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3BDBE357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43B2C0F" w14:textId="7D1B6464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7D969844" w14:textId="038ADC3D" w:rsidR="2B3B9B39" w:rsidRPr="005E7E0B" w:rsidRDefault="2E08EC1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1EBBA633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  <w:p w14:paraId="79F0B726" w14:textId="4D824717" w:rsidR="2B3B9B39" w:rsidRPr="005E7E0B" w:rsidRDefault="2B3B9B39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D6073" w:rsidRPr="005E7E0B" w14:paraId="25D2C2F2" w14:textId="77777777" w:rsidTr="54A8FB23">
        <w:trPr>
          <w:cantSplit/>
          <w:trHeight w:val="435"/>
          <w:jc w:val="center"/>
        </w:trPr>
        <w:tc>
          <w:tcPr>
            <w:tcW w:w="1707" w:type="dxa"/>
            <w:shd w:val="clear" w:color="auto" w:fill="BDD6EE" w:themeFill="accent5" w:themeFillTint="66"/>
            <w:textDirection w:val="btLr"/>
          </w:tcPr>
          <w:p w14:paraId="6F597644" w14:textId="459385D2" w:rsidR="00BD6073" w:rsidRPr="005E7E0B" w:rsidRDefault="00BD6073" w:rsidP="00F0641A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shd w:val="clear" w:color="auto" w:fill="BDD6EE" w:themeFill="accent5" w:themeFillTint="66"/>
          </w:tcPr>
          <w:p w14:paraId="561B1187" w14:textId="7880FCEC" w:rsidR="00BD6073" w:rsidRPr="005E7E0B" w:rsidRDefault="00BD6073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425" w:type="dxa"/>
            <w:shd w:val="clear" w:color="auto" w:fill="BDD6EE" w:themeFill="accent5" w:themeFillTint="66"/>
          </w:tcPr>
          <w:p w14:paraId="677C4793" w14:textId="0773DA35" w:rsidR="00BD6073" w:rsidRPr="005E7E0B" w:rsidRDefault="00BD6073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7343F722" w14:textId="392105DD" w:rsidR="00BB447E" w:rsidRPr="005E7E0B" w:rsidRDefault="00BB447E" w:rsidP="00F0641A">
      <w:pPr>
        <w:spacing w:after="160" w:line="259" w:lineRule="auto"/>
        <w:ind w:left="720"/>
        <w:contextualSpacing/>
        <w:jc w:val="both"/>
        <w:rPr>
          <w:rFonts w:eastAsiaTheme="minorEastAsia" w:cstheme="minorHAnsi"/>
          <w:b/>
          <w:bCs/>
          <w:sz w:val="22"/>
          <w:szCs w:val="22"/>
          <w:lang w:eastAsia="pl-PL"/>
        </w:rPr>
      </w:pPr>
    </w:p>
    <w:p w14:paraId="7FA40E75" w14:textId="03CCC0B8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I</w:t>
      </w:r>
      <w:r w:rsidR="00D13440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II</w:t>
      </w:r>
      <w:r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 xml:space="preserve">. </w:t>
      </w:r>
      <w:r w:rsidR="00F517DD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Ocena innych wymaganych elementów Wniosku</w:t>
      </w:r>
      <w:r w:rsidR="00FA0B21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 xml:space="preserve"> – Wymagania Jakościowe</w:t>
      </w:r>
    </w:p>
    <w:p w14:paraId="53CB9B42" w14:textId="17EE280B" w:rsidR="00BD6073" w:rsidRPr="005E7E0B" w:rsidRDefault="00BD6073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Zamawiający w ramach oceny Wniosku będzie 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 xml:space="preserve">oceniał również </w:t>
      </w:r>
      <w:r w:rsidR="001A0779" w:rsidRPr="005E7E0B">
        <w:rPr>
          <w:rFonts w:eastAsiaTheme="minorEastAsia" w:cstheme="minorHAnsi"/>
          <w:sz w:val="22"/>
          <w:szCs w:val="22"/>
          <w:lang w:eastAsia="pl-PL"/>
        </w:rPr>
        <w:t>Wymagania Jakościowe, stanowiące inne elementy Wniosku</w:t>
      </w:r>
      <w:r w:rsidRPr="005E7E0B">
        <w:rPr>
          <w:rFonts w:eastAsiaTheme="minorEastAsia" w:cstheme="minorHAnsi"/>
          <w:sz w:val="22"/>
          <w:szCs w:val="22"/>
          <w:lang w:eastAsia="pl-PL"/>
        </w:rPr>
        <w:t>. Szczegółow</w:t>
      </w:r>
      <w:r w:rsidR="00665149" w:rsidRPr="005E7E0B">
        <w:rPr>
          <w:rFonts w:eastAsiaTheme="minorEastAsia" w:cstheme="minorHAnsi"/>
          <w:sz w:val="22"/>
          <w:szCs w:val="22"/>
          <w:lang w:eastAsia="pl-PL"/>
        </w:rPr>
        <w:t>ą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informacj</w:t>
      </w:r>
      <w:r w:rsidR="00665149" w:rsidRPr="005E7E0B">
        <w:rPr>
          <w:rFonts w:eastAsiaTheme="minorEastAsia" w:cstheme="minorHAnsi"/>
          <w:sz w:val="22"/>
          <w:szCs w:val="22"/>
          <w:lang w:eastAsia="pl-PL"/>
        </w:rPr>
        <w:t>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na temat spos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>o</w:t>
      </w:r>
      <w:r w:rsidRPr="005E7E0B">
        <w:rPr>
          <w:rFonts w:eastAsiaTheme="minorEastAsia" w:cstheme="minorHAnsi"/>
          <w:sz w:val="22"/>
          <w:szCs w:val="22"/>
          <w:lang w:eastAsia="pl-PL"/>
        </w:rPr>
        <w:t>b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>u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punktacji przedstawiono w Tabeli </w:t>
      </w:r>
      <w:r w:rsidR="00BB447E" w:rsidRPr="005E7E0B">
        <w:rPr>
          <w:rFonts w:eastAsiaTheme="minorEastAsia" w:cstheme="minorHAnsi"/>
          <w:sz w:val="22"/>
          <w:szCs w:val="22"/>
          <w:lang w:eastAsia="pl-PL"/>
        </w:rPr>
        <w:t>5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</w:t>
      </w:r>
      <w:r w:rsidRPr="005E7E0B">
        <w:rPr>
          <w:rFonts w:eastAsiaTheme="minorEastAsia" w:cstheme="minorHAnsi"/>
          <w:sz w:val="22"/>
          <w:szCs w:val="22"/>
        </w:rPr>
        <w:t xml:space="preserve">Maksymalna liczba punktów do uzyskania w ramach </w:t>
      </w:r>
      <w:r w:rsidR="00F517DD" w:rsidRPr="005E7E0B">
        <w:rPr>
          <w:rFonts w:eastAsiaTheme="minorEastAsia" w:cstheme="minorHAnsi"/>
          <w:sz w:val="22"/>
          <w:szCs w:val="22"/>
        </w:rPr>
        <w:t>oceny innych wymaganych elementów Wniosku</w:t>
      </w:r>
      <w:r w:rsidRPr="005E7E0B">
        <w:rPr>
          <w:rFonts w:eastAsiaTheme="minorEastAsia" w:cstheme="minorHAnsi"/>
          <w:sz w:val="22"/>
          <w:szCs w:val="22"/>
        </w:rPr>
        <w:t xml:space="preserve"> wynosi 100.</w:t>
      </w:r>
    </w:p>
    <w:p w14:paraId="7186EDC5" w14:textId="129C187D" w:rsidR="00156B47" w:rsidRPr="005E7E0B" w:rsidRDefault="00156B47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09642072" w14:textId="784E5849" w:rsidR="00156B47" w:rsidRPr="005E7E0B" w:rsidRDefault="00156B47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</w:t>
      </w:r>
      <w:r w:rsidR="001E3648" w:rsidRPr="005E7E0B">
        <w:rPr>
          <w:rFonts w:eastAsiaTheme="minorEastAsia" w:cstheme="minorHAnsi"/>
          <w:sz w:val="22"/>
          <w:szCs w:val="22"/>
        </w:rPr>
        <w:t>Wykon</w:t>
      </w:r>
      <w:r w:rsidRPr="005E7E0B">
        <w:rPr>
          <w:rFonts w:eastAsiaTheme="minorEastAsia" w:cstheme="minorHAnsi"/>
          <w:sz w:val="22"/>
          <w:szCs w:val="22"/>
        </w:rPr>
        <w:t xml:space="preserve">awcę rozwiązań, do wymogów i celów Przedsięwzięcia. </w:t>
      </w:r>
    </w:p>
    <w:p w14:paraId="1646A2E4" w14:textId="14525CEB" w:rsidR="00BD6073" w:rsidRPr="005E7E0B" w:rsidRDefault="00BD6073" w:rsidP="00F0641A">
      <w:pPr>
        <w:spacing w:line="259" w:lineRule="auto"/>
        <w:rPr>
          <w:rFonts w:eastAsiaTheme="minorEastAsia" w:cstheme="minorHAnsi"/>
          <w:sz w:val="22"/>
          <w:szCs w:val="22"/>
        </w:rPr>
      </w:pPr>
    </w:p>
    <w:p w14:paraId="2EE3BDB3" w14:textId="0434881D" w:rsidR="00BD6073" w:rsidRPr="005E7E0B" w:rsidRDefault="00BD6073" w:rsidP="00F0641A">
      <w:pPr>
        <w:pStyle w:val="Legenda"/>
        <w:keepNext/>
        <w:spacing w:line="259" w:lineRule="auto"/>
        <w:rPr>
          <w:rFonts w:eastAsiaTheme="minorEastAsia" w:cstheme="minorHAnsi"/>
        </w:rPr>
      </w:pPr>
      <w:bookmarkStart w:id="9" w:name="_Ref57740628"/>
      <w:r w:rsidRPr="005E7E0B">
        <w:rPr>
          <w:rFonts w:eastAsiaTheme="minorEastAsia" w:cstheme="minorHAnsi"/>
        </w:rPr>
        <w:lastRenderedPageBreak/>
        <w:t xml:space="preserve">Tabela </w:t>
      </w:r>
      <w:bookmarkEnd w:id="9"/>
      <w:r w:rsidR="009A7281" w:rsidRPr="005E7E0B">
        <w:rPr>
          <w:rFonts w:cstheme="minorHAnsi"/>
        </w:rPr>
        <w:t>4</w:t>
      </w:r>
      <w:r w:rsidR="00434880" w:rsidRPr="005E7E0B">
        <w:rPr>
          <w:rFonts w:eastAsiaTheme="minorEastAsia" w:cstheme="minorHAnsi"/>
        </w:rPr>
        <w:t xml:space="preserve">. Inne oceniane elementy Wniosku </w:t>
      </w:r>
      <w:r w:rsidR="00976268" w:rsidRPr="005E7E0B">
        <w:rPr>
          <w:rFonts w:eastAsiaTheme="minorEastAsia" w:cstheme="minorHAnsi"/>
        </w:rPr>
        <w:t>– Wymagania Jakościowe</w:t>
      </w:r>
      <w:r w:rsidR="006E14B5" w:rsidRPr="005E7E0B">
        <w:rPr>
          <w:rFonts w:eastAsiaTheme="minorEastAsia" w:cstheme="minorHAnsi"/>
        </w:rPr>
        <w:t xml:space="preserve"> dla Strumienia „Bateria”</w:t>
      </w:r>
    </w:p>
    <w:tbl>
      <w:tblPr>
        <w:tblStyle w:val="Tabela-Siatka1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830"/>
        <w:gridCol w:w="4128"/>
        <w:gridCol w:w="1554"/>
      </w:tblGrid>
      <w:tr w:rsidR="00C34E8A" w:rsidRPr="005E7E0B" w14:paraId="4087D7A3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3EB5C6D7" w14:textId="44DEBF10" w:rsidR="00C34E8A" w:rsidRPr="005E7E0B" w:rsidRDefault="000F15FA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 xml:space="preserve">Dotyczy Wymagania Jakościowego nr: 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265D53CD" w14:textId="0E03B14E" w:rsidR="00C34E8A" w:rsidRPr="005E7E0B" w:rsidRDefault="6A35D9AC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1830" w:type="dxa"/>
            <w:shd w:val="clear" w:color="auto" w:fill="BDD6EE" w:themeFill="accent5" w:themeFillTint="66"/>
            <w:vAlign w:val="center"/>
          </w:tcPr>
          <w:p w14:paraId="65649AD0" w14:textId="2607DB61" w:rsidR="00C34E8A" w:rsidRPr="005E7E0B" w:rsidRDefault="00976268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Wymaganie Jakościowe</w:t>
            </w:r>
          </w:p>
        </w:tc>
        <w:tc>
          <w:tcPr>
            <w:tcW w:w="4128" w:type="dxa"/>
            <w:shd w:val="clear" w:color="auto" w:fill="BDD6EE" w:themeFill="accent5" w:themeFillTint="66"/>
            <w:vAlign w:val="center"/>
          </w:tcPr>
          <w:p w14:paraId="5F94185E" w14:textId="77777777" w:rsidR="00C34E8A" w:rsidRPr="005E7E0B" w:rsidRDefault="00C34E8A" w:rsidP="00F0641A">
            <w:pPr>
              <w:spacing w:line="259" w:lineRule="auto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554" w:type="dxa"/>
            <w:shd w:val="clear" w:color="auto" w:fill="BDD6EE" w:themeFill="accent5" w:themeFillTint="66"/>
            <w:vAlign w:val="center"/>
          </w:tcPr>
          <w:p w14:paraId="4F77C330" w14:textId="77777777" w:rsidR="00C34E8A" w:rsidRPr="005E7E0B" w:rsidRDefault="00C34E8A" w:rsidP="00F0641A">
            <w:pPr>
              <w:spacing w:line="259" w:lineRule="auto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D775E2" w:rsidRPr="005E7E0B" w14:paraId="0591FE30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53E73AFE" w14:textId="4A245D03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  <w:p w14:paraId="573A4EA1" w14:textId="397EEE29" w:rsidR="00D775E2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1C903C" w14:textId="121B1436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  <w:p w14:paraId="72E767B4" w14:textId="17AC3353" w:rsidR="00D775E2" w:rsidRPr="005E7E0B" w:rsidRDefault="7051B012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15004BA" w14:textId="37232BB5" w:rsidR="00D775E2" w:rsidRPr="005E7E0B" w:rsidRDefault="048016A8" w:rsidP="00F0641A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Proponowana </w:t>
            </w:r>
          </w:p>
          <w:p w14:paraId="66AC6029" w14:textId="1B3D63A4" w:rsidR="00D775E2" w:rsidRPr="005E7E0B" w:rsidRDefault="048016A8" w:rsidP="00F0641A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  <w:r w:rsidR="645EC663" w:rsidRPr="005E7E0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galwanicznych</w:t>
            </w:r>
          </w:p>
          <w:p w14:paraId="32824FD7" w14:textId="0E241739" w:rsidR="00D775E2" w:rsidRPr="005E7E0B" w:rsidRDefault="00D775E2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28" w:type="dxa"/>
            <w:shd w:val="clear" w:color="auto" w:fill="auto"/>
          </w:tcPr>
          <w:p w14:paraId="2DEDB378" w14:textId="58689DA1" w:rsidR="00377CC1" w:rsidRPr="005E7E0B" w:rsidRDefault="424E00FB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</w:t>
            </w:r>
            <w:r w:rsidR="4995E41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amawiający na podstawie swojego doświadczenia oraz wiedzy fachowej (w tym z pomocą ekspertów zewnętrznych) dokona oceny</w:t>
            </w:r>
            <w:r w:rsidR="000F15F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proponowanej w złożonym Wniosku Technologii Ogniw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galwanicznych przedstawionej we Wniosku</w:t>
            </w:r>
            <w:r w:rsidR="284B26B3" w:rsidRPr="005E7E0B">
              <w:rPr>
                <w:rFonts w:cstheme="minorHAnsi"/>
              </w:rPr>
              <w:t xml:space="preserve"> b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iorąc pod uwagę</w:t>
            </w:r>
          </w:p>
          <w:p w14:paraId="6FD08471" w14:textId="704C0EB4" w:rsidR="00D775E2" w:rsidRPr="005E7E0B" w:rsidRDefault="7C87A6C4" w:rsidP="00F0641A">
            <w:pPr>
              <w:spacing w:line="259" w:lineRule="auto"/>
              <w:jc w:val="both"/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następujące cechy zaproponowanego rozwiązania: </w:t>
            </w:r>
          </w:p>
          <w:p w14:paraId="726F3710" w14:textId="463938B0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wysoką wartością techniczną,</w:t>
            </w:r>
          </w:p>
          <w:p w14:paraId="1A391436" w14:textId="2AC5DC30" w:rsidR="00D775E2" w:rsidRPr="005E7E0B" w:rsidRDefault="3D99279C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użyteczność Technologii dla użytkownika końcowego</w:t>
            </w:r>
            <w:r w:rsidR="2A281677"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,  </w:t>
            </w:r>
          </w:p>
          <w:p w14:paraId="6B1BA42A" w14:textId="048E3CB7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konkurencyjnością w porównaniu do obecnie stosowanych technologii,  </w:t>
            </w:r>
          </w:p>
          <w:p w14:paraId="4FC8D5BA" w14:textId="2A01505D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prostotą skalowalności Technologii,  </w:t>
            </w:r>
          </w:p>
          <w:p w14:paraId="155D6D0F" w14:textId="1848B4ED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niskim ryzykiem towarzyszącym stosowaniu Technologii, </w:t>
            </w:r>
          </w:p>
          <w:p w14:paraId="01FF833C" w14:textId="0DB50FC4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bezawaryjnością Technologii, </w:t>
            </w:r>
          </w:p>
          <w:p w14:paraId="5B6BC0B4" w14:textId="269EFEDC" w:rsidR="007E4764" w:rsidRPr="005E7E0B" w:rsidRDefault="7927AD67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zaawansowanie technologiczne rozwiązania</w:t>
            </w:r>
            <w:r w:rsidR="374D0522"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  <w:r w:rsidR="47F07A9C"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 xml:space="preserve"> wysoka przydatność rozwiązania w porównaniu do rynku</w:t>
            </w:r>
          </w:p>
          <w:p w14:paraId="3D1DE072" w14:textId="13A470AF" w:rsidR="00D775E2" w:rsidRPr="005E7E0B" w:rsidRDefault="374D0522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oraz inne elementy adekwatne do wymagania.</w:t>
            </w:r>
          </w:p>
          <w:p w14:paraId="4FF09190" w14:textId="3167258E" w:rsidR="00D775E2" w:rsidRPr="005E7E0B" w:rsidRDefault="1190CB62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 </w:t>
            </w:r>
          </w:p>
          <w:p w14:paraId="19ABFD72" w14:textId="3C057550" w:rsidR="00D775E2" w:rsidRPr="005E7E0B" w:rsidRDefault="4995E41A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2851F5C" w14:textId="123E6BD8" w:rsidR="00D775E2" w:rsidRPr="005E7E0B" w:rsidRDefault="02709BDE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bardzo dob</w:t>
            </w:r>
            <w:r w:rsidR="284B26B3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r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lastRenderedPageBreak/>
              <w:t>standardowym stopniu jaki jest możliwy zgodnie z istniejącym stanem wiedzy ekonomicznej, naukowej lub technicznej.</w:t>
            </w:r>
          </w:p>
          <w:p w14:paraId="4D425A18" w14:textId="4FC13B1A" w:rsidR="00D775E2" w:rsidRPr="005E7E0B" w:rsidRDefault="02709BDE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BA8FDA5" w14:textId="1EEF3A87" w:rsidR="00D775E2" w:rsidRPr="005E7E0B" w:rsidRDefault="02709BDE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4106445" w14:textId="2910AB9B" w:rsidR="00D775E2" w:rsidRPr="005E7E0B" w:rsidRDefault="796BAA91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04244C7" w14:textId="7C40CCC3" w:rsidR="54146378" w:rsidRPr="005E7E0B" w:rsidRDefault="0D2A39D5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Ocenienie</w:t>
            </w:r>
            <w:r w:rsidR="5C83A21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niniejszego</w:t>
            </w:r>
            <w:r w:rsidR="284B26B3" w:rsidRPr="005E7E0B">
              <w:rPr>
                <w:rFonts w:cstheme="minorHAnsi"/>
                <w:sz w:val="20"/>
                <w:szCs w:val="20"/>
              </w:rPr>
              <w:t xml:space="preserve"> </w:t>
            </w:r>
            <w:r w:rsidR="00497379" w:rsidRPr="005E7E0B">
              <w:rPr>
                <w:rFonts w:cstheme="minorHAnsi"/>
                <w:sz w:val="20"/>
                <w:szCs w:val="20"/>
              </w:rPr>
              <w:t xml:space="preserve">Wymagania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jako niedostateczne poskutkuje odrzuceniem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z dalszej oceny i niedopuszczeniem do zawarcia Umowy.</w:t>
            </w:r>
          </w:p>
          <w:p w14:paraId="4C3DB0DD" w14:textId="7FD5C2E0" w:rsidR="00D775E2" w:rsidRPr="005E7E0B" w:rsidRDefault="00D775E2" w:rsidP="00F0641A">
            <w:pPr>
              <w:pStyle w:val="Akapitzlist"/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75B6EC3E" w14:textId="2B3266AF" w:rsidR="00D775E2" w:rsidRPr="005E7E0B" w:rsidRDefault="006E14B5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="1D6ACEE9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0 </w:t>
            </w:r>
            <w:r w:rsidR="7051B012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5233E4AF" w:rsidRPr="005E7E0B" w14:paraId="6769D163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363CBE67" w14:textId="7D08B710" w:rsidR="2AED891F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21A0419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4109CF" w14:textId="3910464C" w:rsidR="2AED891F" w:rsidRPr="005E7E0B" w:rsidRDefault="2AED891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7E94A61" w14:textId="729FFEA0" w:rsidR="2AED891F" w:rsidRPr="005E7E0B" w:rsidRDefault="2AED891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Jakość wykonania</w:t>
            </w:r>
          </w:p>
        </w:tc>
        <w:tc>
          <w:tcPr>
            <w:tcW w:w="4128" w:type="dxa"/>
            <w:shd w:val="clear" w:color="auto" w:fill="auto"/>
          </w:tcPr>
          <w:p w14:paraId="077E4203" w14:textId="71AE7AA7" w:rsidR="007E4764" w:rsidRPr="005E7E0B" w:rsidRDefault="2CE92328" w:rsidP="00F0641A">
            <w:pPr>
              <w:spacing w:beforeAutospacing="1" w:afterAutospacing="1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Zamawiający na podstawie swojego doświadczenia oraz wiedzy fachowej (w tym z pomocą ekspertów zewnętrznych) dokona oceny </w:t>
            </w:r>
            <w:r w:rsidR="6A1FA58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Jakości wykonania Demonstratora Baterii opisanego w złożonym przez Wnioskodawcę </w:t>
            </w:r>
            <w:r w:rsidR="6A1FA58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lastRenderedPageBreak/>
              <w:t>Wni</w:t>
            </w:r>
            <w:r w:rsidR="6A1FA586" w:rsidRPr="005E7E0B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osku </w:t>
            </w:r>
            <w:r w:rsidR="6A1FA586" w:rsidRPr="005E7E0B">
              <w:rPr>
                <w:rFonts w:eastAsia="Calibri" w:cstheme="minorHAnsi"/>
                <w:sz w:val="20"/>
                <w:szCs w:val="20"/>
              </w:rPr>
              <w:t>b</w:t>
            </w:r>
            <w:r w:rsidR="6A1FA586" w:rsidRPr="005E7E0B">
              <w:rPr>
                <w:rFonts w:eastAsia="Calibri" w:cstheme="minorHAnsi"/>
                <w:color w:val="000000" w:themeColor="text1"/>
                <w:sz w:val="20"/>
                <w:szCs w:val="20"/>
              </w:rPr>
              <w:t>ior</w:t>
            </w:r>
            <w:r w:rsidR="6A1FA58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ąc pod uwagę następujące cechy zaproponowanego rozwiązania:  </w:t>
            </w:r>
          </w:p>
          <w:p w14:paraId="58977A5D" w14:textId="2F885154" w:rsidR="007E4764" w:rsidRPr="005E7E0B" w:rsidRDefault="77CEC40C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color w:val="333333"/>
                <w:sz w:val="20"/>
                <w:szCs w:val="20"/>
              </w:rPr>
              <w:t>wysoką jakość oferowanego rozwiązania w kontekście wykorzystanych elementów i materiałów,</w:t>
            </w:r>
          </w:p>
          <w:p w14:paraId="6B43CA68" w14:textId="22F1AC54" w:rsidR="67E4359B" w:rsidRPr="005E7E0B" w:rsidRDefault="67E4359B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color w:val="333333"/>
                <w:sz w:val="20"/>
                <w:szCs w:val="20"/>
              </w:rPr>
              <w:t>wysoki poziom ergonomii i bezpieczeństwa,</w:t>
            </w:r>
          </w:p>
          <w:p w14:paraId="74FF637C" w14:textId="545EF2D9" w:rsidR="67E4359B" w:rsidRPr="005E7E0B" w:rsidRDefault="67E4359B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eastAsia="Calibri" w:cstheme="minorHAnsi"/>
                <w:color w:val="333333"/>
                <w:sz w:val="20"/>
                <w:szCs w:val="20"/>
              </w:rPr>
            </w:pPr>
            <w:r w:rsidRPr="005E7E0B">
              <w:rPr>
                <w:rFonts w:eastAsia="Calibri" w:cstheme="minorHAnsi"/>
                <w:sz w:val="20"/>
                <w:szCs w:val="20"/>
              </w:rPr>
              <w:t>estetykę wykonania i nowoczesny design,</w:t>
            </w:r>
          </w:p>
          <w:p w14:paraId="5F3A3855" w14:textId="4F8647CC" w:rsidR="007E4764" w:rsidRPr="005E7E0B" w:rsidRDefault="62666544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color w:val="333333"/>
                <w:sz w:val="20"/>
                <w:szCs w:val="20"/>
              </w:rPr>
              <w:t>wykonalność oferowanego rozwiązania w ramach przedstawionego harmonogramu Przedsięwzięcia oraz możliwości osiągnięcia celów Przedsięwzięcia,</w:t>
            </w:r>
          </w:p>
          <w:p w14:paraId="11BD759E" w14:textId="2CFED6D1" w:rsidR="007E4764" w:rsidRPr="005E7E0B" w:rsidRDefault="749B4FA9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wykorzystanie najlepszych praktyk inżynierskich przy projektowaniu innowacyjnej technologii, podejście uwzględniające bezpieczeństwo zastosowanych elementów, instalacji i urządzeń</w:t>
            </w:r>
            <w:r w:rsidR="0727914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</w:t>
            </w:r>
          </w:p>
          <w:p w14:paraId="38880B7D" w14:textId="78B48AF3" w:rsidR="50BFEF90" w:rsidRPr="005E7E0B" w:rsidRDefault="50BFEF90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wysoką jakość złożonego Wniosku,</w:t>
            </w:r>
          </w:p>
          <w:p w14:paraId="5CE0D367" w14:textId="25625960" w:rsidR="007E4764" w:rsidRPr="005E7E0B" w:rsidRDefault="4E01D283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oraz inne elementy adekwatne do wymagania.</w:t>
            </w:r>
          </w:p>
          <w:p w14:paraId="18747E66" w14:textId="5038BA4D" w:rsidR="56757355" w:rsidRPr="005E7E0B" w:rsidRDefault="56757355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268F15BE" w14:textId="5876219B" w:rsidR="56757355" w:rsidRPr="005E7E0B" w:rsidRDefault="56757355" w:rsidP="00F0641A">
            <w:pPr>
              <w:spacing w:line="259" w:lineRule="auto"/>
              <w:ind w:left="345" w:hanging="345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E2CDCEB" w14:textId="32076796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4F811C7" w14:textId="4569EC78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 0,67 do 0,99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bardzo dob</w:t>
            </w:r>
            <w:r w:rsidR="435E1893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r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standardowym stopniu jaki jest możliwy zgodnie z istniejącym stanem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lastRenderedPageBreak/>
              <w:t>wiedzy ekonomicznej, naukowej lub technicznej.</w:t>
            </w:r>
          </w:p>
          <w:p w14:paraId="674EFC32" w14:textId="6092AD6E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–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8BA530B" w14:textId="40865BD1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 0,01 do 0,33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–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74DF1E1" w14:textId="00CEDBF1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52E1008C" w14:textId="07745D76" w:rsidR="007E4764" w:rsidRPr="005E7E0B" w:rsidRDefault="435E189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Ocenienie niniejszego</w:t>
            </w:r>
            <w:r w:rsidRPr="005E7E0B">
              <w:rPr>
                <w:rFonts w:cstheme="minorHAnsi"/>
                <w:sz w:val="20"/>
                <w:szCs w:val="20"/>
              </w:rPr>
              <w:t xml:space="preserve"> Wymagania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jako niedostateczne poskutkuje</w:t>
            </w:r>
            <w:r w:rsidR="51FA6C8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przyznaniem Wyniku Negatywnego w ramach oceny merytorycznej 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odrzuceniem Wniosku z dalszej oceny i niedopuszczeniem do zawarcia Umowy.</w:t>
            </w:r>
          </w:p>
          <w:p w14:paraId="0BB9C728" w14:textId="14FFBD1B" w:rsidR="5233E4AF" w:rsidRPr="005E7E0B" w:rsidRDefault="5233E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5A640A2" w14:textId="0E8FB929" w:rsidR="0C7A8E4A" w:rsidRPr="005E7E0B" w:rsidRDefault="0C7A8E4A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15 punktów</w:t>
            </w:r>
          </w:p>
        </w:tc>
      </w:tr>
      <w:tr w:rsidR="00BB447E" w:rsidRPr="005E7E0B" w14:paraId="6AB8BD38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2B610244" w14:textId="3F9AE2A5" w:rsidR="00BB447E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lastRenderedPageBreak/>
              <w:t>4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</w:t>
            </w:r>
            <w:r w:rsidR="540EDF98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A0C045" w14:textId="34FF26A3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8FD018B" w14:textId="14DA1720" w:rsidR="00BB447E" w:rsidRPr="005E7E0B" w:rsidRDefault="00BB447E" w:rsidP="00F0641A">
            <w:pPr>
              <w:spacing w:line="259" w:lineRule="auto"/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Proponowane przez Wykonawcę rozwiązania innowacyjne</w:t>
            </w:r>
          </w:p>
        </w:tc>
        <w:tc>
          <w:tcPr>
            <w:tcW w:w="4128" w:type="dxa"/>
            <w:shd w:val="clear" w:color="auto" w:fill="auto"/>
          </w:tcPr>
          <w:p w14:paraId="0DB5E605" w14:textId="4AE0C3ED" w:rsidR="00BB447E" w:rsidRPr="005E7E0B" w:rsidRDefault="00BB447E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Zamawiający na podstawie swojego doświadczenia oraz wiedzy fachowej (w tym z pomocą ekspertów zewnętrznych) dokona oceny </w:t>
            </w:r>
            <w:r w:rsidR="5214C05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proponowanych przez Wnioskodawcę rozwiązań innowacyjnych, opisanych we </w:t>
            </w:r>
            <w:r w:rsidR="5214C05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lastRenderedPageBreak/>
              <w:t>Wniosku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biorąc pod uwagę następujące cechy zaproponowanego rozwiązania:</w:t>
            </w:r>
          </w:p>
          <w:p w14:paraId="14C3C1E8" w14:textId="03C180B3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F29E59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wysoką innowacyjność proponowanych rozwiązań, </w:t>
            </w:r>
          </w:p>
          <w:p w14:paraId="5AB19798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unikalność proponowanych rozwiązań, </w:t>
            </w:r>
          </w:p>
          <w:p w14:paraId="6A118532" w14:textId="7E6C9AFB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wysoką wartość techniczną </w:t>
            </w:r>
            <w:r w:rsidR="71E98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oferowanych rozwiązań innowacyjnych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 </w:t>
            </w:r>
          </w:p>
          <w:p w14:paraId="3D2FCD58" w14:textId="2C7867FF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niezawodność opracowan</w:t>
            </w:r>
            <w:r w:rsidR="71E98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ych rozwiązań innowacyjnych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 </w:t>
            </w:r>
          </w:p>
          <w:p w14:paraId="6DE57E4F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innowacyjność w zakresie wykorzystywanych materiałów, urządzeń, surowców lub ich łączenia </w:t>
            </w:r>
          </w:p>
          <w:p w14:paraId="182B98A2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efektywność zastosowanych rozwiązań zmniejszających nakłady inwestycyjne i eksploatacyjne związane z wykorzystaniem rozwiązań u klientów końcowych</w:t>
            </w:r>
          </w:p>
          <w:p w14:paraId="5B8B431C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oraz inne elementy adekwatne do wymagania.</w:t>
            </w:r>
          </w:p>
          <w:p w14:paraId="089A7539" w14:textId="7777777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88FBC56" w14:textId="7777777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</w:t>
            </w:r>
          </w:p>
          <w:p w14:paraId="2D3904A9" w14:textId="7777777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8C1C7D0" w14:textId="5D188FF3" w:rsidR="00BB447E" w:rsidRPr="005E7E0B" w:rsidRDefault="00BB447E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 </w:t>
            </w:r>
          </w:p>
          <w:p w14:paraId="7D1B5532" w14:textId="12658710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CA048D1" w14:textId="4F701535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bardzo dob</w:t>
            </w:r>
            <w:r w:rsidR="3D4F10E8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r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standardowym stopniu jaki jest możliwy zgodnie z istniejącym stanem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lastRenderedPageBreak/>
              <w:t>wiedzy ekonomicznej, naukowej lub technicznej.</w:t>
            </w:r>
          </w:p>
          <w:p w14:paraId="4C1631E6" w14:textId="60AFC307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A851255" w14:textId="426359BA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2E1D0F30" w14:textId="1CDB1131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53DA3D84" w14:textId="1B7C7A40" w:rsidR="00AE0A68" w:rsidRPr="005E7E0B" w:rsidRDefault="3D4F10E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Ocenienie niniejszego</w:t>
            </w:r>
            <w:r w:rsidRPr="005E7E0B">
              <w:rPr>
                <w:rFonts w:cstheme="minorHAnsi"/>
                <w:sz w:val="20"/>
                <w:szCs w:val="20"/>
              </w:rPr>
              <w:t xml:space="preserve"> Wymagania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jako niedostateczne poskutkuje </w:t>
            </w:r>
            <w:r w:rsidR="51FA6C8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przyznaniem Wyniku Negatywnego w ramach oceny merytorycznej i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odrzuceniem Wniosku z dalszej oceny i niedopuszczeniem do zawarcia Umowy.</w:t>
            </w:r>
          </w:p>
          <w:p w14:paraId="6D30E93E" w14:textId="390DE90A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870CEC3" w14:textId="2A6FECE0" w:rsidR="00BB447E" w:rsidRPr="005E7E0B" w:rsidRDefault="5C6CB8DC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20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B447E" w:rsidRPr="005E7E0B" w14:paraId="4F8F8C24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646C7877" w14:textId="1BC06F9F" w:rsidR="00BB447E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lastRenderedPageBreak/>
              <w:t>4</w:t>
            </w:r>
            <w:r w:rsidR="006E14B5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</w:t>
            </w:r>
            <w:r w:rsidR="155778E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566AF6" w14:textId="374FBB00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E523143" w14:textId="3B8E13FD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Poten</w:t>
            </w:r>
            <w:r w:rsidR="00F23F05" w:rsidRPr="005E7E0B"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cjał wdrożeniowy w skali kraju </w:t>
            </w:r>
            <w:r w:rsidR="006250B5" w:rsidRPr="005E7E0B"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i</w:t>
            </w:r>
            <w:r w:rsidRPr="005E7E0B"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Europy</w:t>
            </w:r>
            <w:r w:rsidRPr="005E7E0B">
              <w:rPr>
                <w:rStyle w:val="eop"/>
                <w:rFonts w:eastAsiaTheme="minorEastAsia"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28" w:type="dxa"/>
            <w:shd w:val="clear" w:color="auto" w:fill="auto"/>
          </w:tcPr>
          <w:p w14:paraId="4CEA33A6" w14:textId="6ECB05C0" w:rsidR="0075072F" w:rsidRPr="005E7E0B" w:rsidRDefault="729F0826" w:rsidP="00F0641A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Zamawiający na podstawie swojego doświadczenia oraz wiedzy fachowej (w tym z pomocą ekspertów zewnętrznych) dokona oceny potencjału wdrożeniowego oferowanej przez Wnioskod</w:t>
            </w:r>
            <w:r w:rsidR="168DE0D1" w:rsidRPr="005E7E0B">
              <w:rPr>
                <w:rFonts w:cstheme="minorHAnsi"/>
                <w:sz w:val="20"/>
                <w:szCs w:val="20"/>
              </w:rPr>
              <w:t>awcę Technologii w skali kraju i</w:t>
            </w:r>
            <w:r w:rsidRPr="005E7E0B">
              <w:rPr>
                <w:rFonts w:cstheme="minorHAnsi"/>
                <w:sz w:val="20"/>
                <w:szCs w:val="20"/>
              </w:rPr>
              <w:t xml:space="preserve"> Europy, biorąc pod uwagę następujące cechy:</w:t>
            </w:r>
          </w:p>
          <w:p w14:paraId="374324A8" w14:textId="69273ABB" w:rsidR="0075072F" w:rsidRPr="005E7E0B" w:rsidRDefault="729F0826" w:rsidP="00F0641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lastRenderedPageBreak/>
              <w:t xml:space="preserve">unikalność Technologii na rynku polskim </w:t>
            </w:r>
            <w:r w:rsidR="4F48942D" w:rsidRPr="005E7E0B">
              <w:rPr>
                <w:rFonts w:cstheme="minorHAnsi"/>
                <w:sz w:val="20"/>
                <w:szCs w:val="20"/>
              </w:rPr>
              <w:t>lub</w:t>
            </w:r>
            <w:r w:rsidRPr="005E7E0B">
              <w:rPr>
                <w:rFonts w:cstheme="minorHAnsi"/>
                <w:sz w:val="20"/>
                <w:szCs w:val="20"/>
              </w:rPr>
              <w:t xml:space="preserve"> europejskim,</w:t>
            </w:r>
          </w:p>
          <w:p w14:paraId="25E211CE" w14:textId="6D7A6A8E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wysoką konkurencyjność w porównaniu do obecnie</w:t>
            </w:r>
          </w:p>
          <w:p w14:paraId="6CD1DE54" w14:textId="77777777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stosowanych technologii,</w:t>
            </w:r>
          </w:p>
          <w:p w14:paraId="4A4B3C31" w14:textId="3E9A8D03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prostotę skalowalności Technologii,</w:t>
            </w:r>
          </w:p>
          <w:p w14:paraId="4351116C" w14:textId="4B5AC0F8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nieskomplikowane i szybkie wdrożenie Technologii,</w:t>
            </w:r>
          </w:p>
          <w:p w14:paraId="18162C1C" w14:textId="10FCE613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wysokie zapotrzebowanie na Technologię,</w:t>
            </w:r>
          </w:p>
          <w:p w14:paraId="0F29FD42" w14:textId="6D87EE42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oraz inne elementy adekwatne do wymagania.</w:t>
            </w:r>
          </w:p>
          <w:p w14:paraId="491A2F91" w14:textId="65B1F182" w:rsidR="0075072F" w:rsidRPr="005E7E0B" w:rsidRDefault="36832D5B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 </w:t>
            </w:r>
          </w:p>
          <w:p w14:paraId="0C9F97A2" w14:textId="77777777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188E00A" w14:textId="77777777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bardzo 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B07D6B1" w14:textId="77777777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0F622B8" w14:textId="77777777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lastRenderedPageBreak/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CD0E458" w14:textId="585CB537" w:rsidR="0075072F" w:rsidRPr="005E7E0B" w:rsidRDefault="70AE71DF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238C5A3" w14:textId="77777777" w:rsidR="00BB447E" w:rsidRPr="005E7E0B" w:rsidRDefault="00BB447E" w:rsidP="00F0641A">
            <w:pPr>
              <w:pStyle w:val="Akapitzlist"/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702C014" w14:textId="36F5E2AF" w:rsidR="00BB447E" w:rsidRPr="005E7E0B" w:rsidRDefault="00BB447E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10 punktów</w:t>
            </w:r>
          </w:p>
        </w:tc>
      </w:tr>
      <w:tr w:rsidR="00BB447E" w:rsidRPr="005E7E0B" w14:paraId="7CC3384C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59FE6600" w14:textId="0A79ED5C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  <w:p w14:paraId="0B84AF00" w14:textId="487F4D61" w:rsidR="00BB447E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006E14B5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</w:t>
            </w:r>
            <w:r w:rsidR="35281779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0AC7C9" w14:textId="5E2FBFE4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C9F2FC6" w14:textId="51DDDFEC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i</w:t>
            </w:r>
            <w:proofErr w:type="spellEnd"/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 xml:space="preserve"> II</w:t>
            </w:r>
          </w:p>
        </w:tc>
        <w:tc>
          <w:tcPr>
            <w:tcW w:w="4128" w:type="dxa"/>
            <w:shd w:val="clear" w:color="auto" w:fill="auto"/>
          </w:tcPr>
          <w:p w14:paraId="202FB0D2" w14:textId="7A9F47AE" w:rsidR="00F56E87" w:rsidRPr="005E7E0B" w:rsidRDefault="56CA0362" w:rsidP="00F0641A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Zamawiający na podstawie swojego doświadczenia oraz wiedzy fachowej (w tym z pomocą ekspertów zewnętrznych) dokona oceny przedstawionego Zakresu prac do wykonania w Etapie I </w:t>
            </w:r>
            <w:proofErr w:type="spellStart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II biorąc </w:t>
            </w:r>
            <w:r w:rsidRPr="005E7E0B">
              <w:rPr>
                <w:rFonts w:cstheme="minorHAnsi"/>
                <w:sz w:val="20"/>
                <w:szCs w:val="20"/>
              </w:rPr>
              <w:t xml:space="preserve">pod uwagę następujące aspekty: </w:t>
            </w:r>
          </w:p>
          <w:p w14:paraId="61073231" w14:textId="2D5AE854" w:rsidR="00F56E87" w:rsidRPr="005E7E0B" w:rsidRDefault="56CA0362" w:rsidP="00F0641A">
            <w:pPr>
              <w:pStyle w:val="Akapitzlist"/>
              <w:numPr>
                <w:ilvl w:val="0"/>
                <w:numId w:val="42"/>
              </w:num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 xml:space="preserve">kompletność Zakresu prac do wykonania w Etapie I </w:t>
            </w:r>
            <w:proofErr w:type="spellStart"/>
            <w:r w:rsidRPr="005E7E0B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E7E0B">
              <w:rPr>
                <w:rFonts w:cstheme="minorHAnsi"/>
                <w:sz w:val="20"/>
                <w:szCs w:val="20"/>
              </w:rPr>
              <w:t xml:space="preserve"> II (wskazanie planu badawczego dla Etapu I </w:t>
            </w:r>
            <w:proofErr w:type="spellStart"/>
            <w:r w:rsidRPr="005E7E0B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E7E0B">
              <w:rPr>
                <w:rFonts w:cstheme="minorHAnsi"/>
                <w:sz w:val="20"/>
                <w:szCs w:val="20"/>
              </w:rPr>
              <w:t xml:space="preserve"> II, zawierającego Zadania Badawcze i odpowiadające im Kamienie Milowe, wskazanie harmonogramu realizacji poszczególnych Etapów z podziałem na ww. Zadania Badawcze, wycenę Zadań Badawczych),</w:t>
            </w:r>
          </w:p>
          <w:p w14:paraId="2106CEE0" w14:textId="42236E5F" w:rsidR="00F56E87" w:rsidRPr="005E7E0B" w:rsidRDefault="56CA0362" w:rsidP="00F0641A">
            <w:pPr>
              <w:pStyle w:val="Akapitzlist"/>
              <w:numPr>
                <w:ilvl w:val="0"/>
                <w:numId w:val="42"/>
              </w:num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adekwatność wskazanych Zadań Badawczych do możliwości osiągnięcia Celów Przedsięwzięcia oraz opracowania przedstawionej we Wniosku Wnioskodawcy Technologii i Demonstratora Baterii,</w:t>
            </w:r>
          </w:p>
          <w:p w14:paraId="5B231426" w14:textId="1D021F16" w:rsidR="00F56E87" w:rsidRPr="005E7E0B" w:rsidRDefault="56CA0362" w:rsidP="00F0641A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oraz inne elementy adekwatne do wymagania.</w:t>
            </w:r>
          </w:p>
          <w:p w14:paraId="644E0801" w14:textId="6D5873F4" w:rsidR="00F56E87" w:rsidRPr="005E7E0B" w:rsidRDefault="00F56E87" w:rsidP="00F0641A">
            <w:pPr>
              <w:pStyle w:val="Akapitzlist"/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726B083" w14:textId="768AF000" w:rsidR="00F56E87" w:rsidRPr="005E7E0B" w:rsidRDefault="56CA0362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lastRenderedPageBreak/>
              <w:t xml:space="preserve">przez współczynnik oceny zgodnie z następującą skalą:   </w:t>
            </w:r>
          </w:p>
          <w:p w14:paraId="224E7DF0" w14:textId="77777777" w:rsidR="00F56E87" w:rsidRPr="005E7E0B" w:rsidRDefault="56CA036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8422CD7" w14:textId="77777777" w:rsidR="00F56E87" w:rsidRPr="005E7E0B" w:rsidRDefault="56CA036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bardzo 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DBF06FA" w14:textId="77777777" w:rsidR="00F56E87" w:rsidRPr="005E7E0B" w:rsidRDefault="56CA036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47B7A9E" w14:textId="77777777" w:rsidR="00F56E87" w:rsidRPr="005E7E0B" w:rsidRDefault="56CA036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01F8C342" w14:textId="4B261FCB" w:rsidR="00BB447E" w:rsidRPr="005E7E0B" w:rsidRDefault="1902DB9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Wnioskodawcę rozwiązanie w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lastRenderedPageBreak/>
              <w:t xml:space="preserve">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3F676610" w14:textId="4E4BB92B" w:rsidR="00BB447E" w:rsidRPr="005E7E0B" w:rsidRDefault="5C8112E7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B447E" w:rsidRPr="005E7E0B" w14:paraId="75832B73" w14:textId="77777777" w:rsidTr="59C4ED8E">
        <w:trPr>
          <w:trHeight w:val="1134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64BD4860" w14:textId="16B7524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  <w:p w14:paraId="611EF9F7" w14:textId="4975DF2E" w:rsidR="00BB447E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</w:t>
            </w:r>
            <w:r w:rsidR="2C82E345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7DE525" w14:textId="22CC83B6" w:rsidR="00BB447E" w:rsidRPr="005E7E0B" w:rsidRDefault="00BB447E" w:rsidP="00F0641A">
            <w:pPr>
              <w:spacing w:line="259" w:lineRule="auto"/>
              <w:ind w:right="113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1CCA232" w14:textId="54D43CDB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Doświadczenie Wykonawcy i Zespół Projektowy</w:t>
            </w:r>
          </w:p>
        </w:tc>
        <w:tc>
          <w:tcPr>
            <w:tcW w:w="4128" w:type="dxa"/>
            <w:shd w:val="clear" w:color="auto" w:fill="FFFFFF" w:themeFill="background1"/>
          </w:tcPr>
          <w:p w14:paraId="6227B304" w14:textId="1BADF49F" w:rsidR="00E168B0" w:rsidRPr="005E7E0B" w:rsidRDefault="32D7B1B1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5DEBE38F" w14:textId="06315A7F" w:rsidR="00E168B0" w:rsidRPr="005E7E0B" w:rsidRDefault="62E11810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duże doświadczenie Wnioskodawcy w realizacji prac badawczo-rozwojowych z zakresu magazynowania energii elektrycznej / budowy baterii</w:t>
            </w:r>
            <w:r w:rsidR="08110E6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</w:t>
            </w:r>
          </w:p>
          <w:p w14:paraId="47664BB1" w14:textId="38E184C6" w:rsidR="00E168B0" w:rsidRPr="005E7E0B" w:rsidRDefault="0FC7DB87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Zespół Projektowy o składzie i doświadczeniu </w:t>
            </w:r>
            <w:r w:rsidR="1703150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potwierdzającym dobre przygotowanie do realizacji zadań w ramach Przedsięwzięcia,</w:t>
            </w:r>
          </w:p>
          <w:p w14:paraId="44C2C193" w14:textId="79B1E7C2" w:rsidR="00BB447E" w:rsidRPr="005E7E0B" w:rsidRDefault="62E11810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oraz inne elementy adekwatne do wymagania.</w:t>
            </w:r>
          </w:p>
          <w:p w14:paraId="6145C333" w14:textId="77777777" w:rsidR="00E168B0" w:rsidRPr="005E7E0B" w:rsidRDefault="00E168B0" w:rsidP="00F0641A">
            <w:pPr>
              <w:spacing w:line="259" w:lineRule="auto"/>
              <w:ind w:left="360"/>
              <w:contextualSpacing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  <w:p w14:paraId="31E8871F" w14:textId="645529B5" w:rsidR="00E168B0" w:rsidRPr="005E7E0B" w:rsidRDefault="62E11810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Ocenienie niniejszego</w:t>
            </w:r>
            <w:r w:rsidRPr="005E7E0B">
              <w:rPr>
                <w:rFonts w:cstheme="minorHAnsi"/>
                <w:sz w:val="20"/>
                <w:szCs w:val="20"/>
              </w:rPr>
              <w:t xml:space="preserve"> Wymagania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jako niedostateczne poskutkuje </w:t>
            </w:r>
            <w:r w:rsidR="77C360E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przyznaniem Wyniku Negatywnego w ramach oceny merytorycznej i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odrzuceniem Wniosku z dalszej oceny i niedopuszczeniem do zawarcia Umowy.</w:t>
            </w:r>
          </w:p>
          <w:p w14:paraId="322DFEE3" w14:textId="4BBC5BF6" w:rsidR="00583758" w:rsidRPr="005E7E0B" w:rsidRDefault="0058375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44385CC" w14:textId="109E88E3" w:rsidR="00583758" w:rsidRPr="005E7E0B" w:rsidRDefault="00583758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 </w:t>
            </w:r>
          </w:p>
          <w:p w14:paraId="4D70B8E7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8724EEE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bardzo 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lastRenderedPageBreak/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44AF892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B2ED978" w14:textId="59FB47E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B6A505F" w14:textId="138BC274" w:rsidR="00BB447E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8338DE9" w14:textId="6F4AF3BB" w:rsidR="00BB447E" w:rsidRPr="005E7E0B" w:rsidRDefault="00BB447E" w:rsidP="00F0641A">
            <w:pPr>
              <w:spacing w:line="259" w:lineRule="auto"/>
              <w:ind w:left="360"/>
              <w:contextualSpacing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2CD7FFF5" w14:textId="5C735555" w:rsidR="00BB447E" w:rsidRPr="005E7E0B" w:rsidRDefault="00BB447E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10 punktów</w:t>
            </w:r>
          </w:p>
        </w:tc>
      </w:tr>
      <w:tr w:rsidR="00BB447E" w:rsidRPr="005E7E0B" w14:paraId="689EA742" w14:textId="77777777" w:rsidTr="59C4ED8E">
        <w:trPr>
          <w:cantSplit/>
          <w:trHeight w:val="397"/>
          <w:jc w:val="center"/>
        </w:trPr>
        <w:tc>
          <w:tcPr>
            <w:tcW w:w="1418" w:type="dxa"/>
            <w:shd w:val="clear" w:color="auto" w:fill="BDD6EE" w:themeFill="accent5" w:themeFillTint="66"/>
            <w:textDirection w:val="btLr"/>
          </w:tcPr>
          <w:p w14:paraId="19461290" w14:textId="77777777" w:rsidR="00BB447E" w:rsidRPr="005E7E0B" w:rsidRDefault="00BB447E" w:rsidP="00F0641A">
            <w:pPr>
              <w:spacing w:line="259" w:lineRule="auto"/>
              <w:ind w:left="142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extDirection w:val="btLr"/>
          </w:tcPr>
          <w:p w14:paraId="366D324D" w14:textId="3825B2B8" w:rsidR="00BB447E" w:rsidRPr="005E7E0B" w:rsidRDefault="00BB447E" w:rsidP="00F0641A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</w:rPr>
            </w:pPr>
          </w:p>
        </w:tc>
        <w:tc>
          <w:tcPr>
            <w:tcW w:w="5958" w:type="dxa"/>
            <w:gridSpan w:val="2"/>
          </w:tcPr>
          <w:p w14:paraId="162F82CD" w14:textId="7777777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54" w:type="dxa"/>
            <w:vAlign w:val="center"/>
          </w:tcPr>
          <w:p w14:paraId="37B9A93F" w14:textId="77777777" w:rsidR="00BB447E" w:rsidRPr="005E7E0B" w:rsidRDefault="00BB447E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742E9351" w14:textId="12D0B92A" w:rsidR="00BD6073" w:rsidRPr="005E7E0B" w:rsidRDefault="00BD6073" w:rsidP="00F0641A">
      <w:p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39D68ADB" w14:textId="0ECC9C42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b/>
          <w:bCs/>
          <w:sz w:val="22"/>
          <w:szCs w:val="22"/>
        </w:rPr>
      </w:pPr>
      <w:r w:rsidRPr="005E7E0B">
        <w:rPr>
          <w:rFonts w:eastAsiaTheme="minorEastAsia" w:cstheme="minorHAnsi"/>
          <w:b/>
          <w:bCs/>
          <w:sz w:val="22"/>
          <w:szCs w:val="22"/>
        </w:rPr>
        <w:t>Parametry Technologii</w:t>
      </w:r>
      <w:r w:rsidR="009A7281" w:rsidRPr="005E7E0B">
        <w:rPr>
          <w:rFonts w:eastAsiaTheme="minorEastAsia" w:cstheme="minorHAnsi"/>
          <w:b/>
          <w:bCs/>
          <w:sz w:val="22"/>
          <w:szCs w:val="22"/>
        </w:rPr>
        <w:t xml:space="preserve"> Ogniw galwanicznych oraz Demonstratora Baterii</w:t>
      </w:r>
      <w:r w:rsidRPr="005E7E0B">
        <w:rPr>
          <w:rFonts w:eastAsiaTheme="minorEastAsia" w:cstheme="minorHAnsi"/>
          <w:b/>
          <w:bCs/>
          <w:sz w:val="22"/>
          <w:szCs w:val="22"/>
        </w:rPr>
        <w:t xml:space="preserve">, które zostały przedstawione we Wniosku o dopuszczenie do udziału w postępowaniu, nie mogą ulec pogorszeniu </w:t>
      </w:r>
      <w:r w:rsidRPr="005E7E0B">
        <w:rPr>
          <w:rFonts w:eastAsiaTheme="minorEastAsia" w:cstheme="minorHAnsi"/>
          <w:b/>
          <w:bCs/>
          <w:sz w:val="22"/>
          <w:szCs w:val="22"/>
        </w:rPr>
        <w:lastRenderedPageBreak/>
        <w:t xml:space="preserve">na kolejnych Etapach Przedsięwzięcia. Uczestnik Przedsięwzięcia na kolejno następujących po sobie Etapach (I </w:t>
      </w:r>
      <w:proofErr w:type="spellStart"/>
      <w:r w:rsidRPr="005E7E0B">
        <w:rPr>
          <w:rFonts w:eastAsiaTheme="minorEastAsia" w:cstheme="minorHAnsi"/>
          <w:b/>
          <w:bCs/>
          <w:sz w:val="22"/>
          <w:szCs w:val="22"/>
        </w:rPr>
        <w:t>i</w:t>
      </w:r>
      <w:proofErr w:type="spellEnd"/>
      <w:r w:rsidRPr="005E7E0B">
        <w:rPr>
          <w:rFonts w:eastAsiaTheme="minorEastAsia" w:cstheme="minorHAnsi"/>
          <w:b/>
          <w:bCs/>
          <w:sz w:val="22"/>
          <w:szCs w:val="22"/>
        </w:rPr>
        <w:t xml:space="preserve"> II) musi </w:t>
      </w:r>
      <w:r w:rsidR="006E14B5" w:rsidRPr="005E7E0B">
        <w:rPr>
          <w:rFonts w:eastAsiaTheme="minorEastAsia" w:cstheme="minorHAnsi"/>
          <w:b/>
          <w:bCs/>
          <w:sz w:val="22"/>
          <w:szCs w:val="22"/>
        </w:rPr>
        <w:t>za</w:t>
      </w:r>
      <w:r w:rsidRPr="005E7E0B">
        <w:rPr>
          <w:rFonts w:eastAsiaTheme="minorEastAsia" w:cstheme="minorHAnsi"/>
          <w:b/>
          <w:bCs/>
          <w:sz w:val="22"/>
          <w:szCs w:val="22"/>
        </w:rPr>
        <w:t xml:space="preserve">deklarować utrzymanie lub poprawę </w:t>
      </w:r>
      <w:r w:rsidR="009A7281" w:rsidRPr="005E7E0B">
        <w:rPr>
          <w:rFonts w:eastAsiaTheme="minorEastAsia" w:cstheme="minorHAnsi"/>
          <w:b/>
          <w:bCs/>
          <w:sz w:val="22"/>
          <w:szCs w:val="22"/>
        </w:rPr>
        <w:t xml:space="preserve">ww. </w:t>
      </w:r>
      <w:r w:rsidRPr="005E7E0B">
        <w:rPr>
          <w:rFonts w:eastAsiaTheme="minorEastAsia" w:cstheme="minorHAnsi"/>
          <w:b/>
          <w:bCs/>
          <w:sz w:val="22"/>
          <w:szCs w:val="22"/>
        </w:rPr>
        <w:t>deklarowanych parametrów.</w:t>
      </w:r>
    </w:p>
    <w:p w14:paraId="01983FB4" w14:textId="2556041E" w:rsidR="00BD6073" w:rsidRPr="005E7E0B" w:rsidRDefault="00BD6073" w:rsidP="00F0641A">
      <w:pPr>
        <w:keepNext/>
        <w:keepLines/>
        <w:numPr>
          <w:ilvl w:val="1"/>
          <w:numId w:val="30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10" w:name="_Toc63817001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Wynik oceny merytorycznej Wniosków</w:t>
      </w:r>
      <w:r w:rsidR="756AE45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</w:t>
      </w:r>
      <w:bookmarkEnd w:id="10"/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- S</w:t>
      </w:r>
      <w:r w:rsidR="756AE45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trumień </w:t>
      </w:r>
      <w:r w:rsidR="6D23912B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756AE45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180AAB72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</w:p>
    <w:p w14:paraId="48D07D49" w14:textId="0D51CACE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Wynik oceny merytorycznej </w:t>
      </w:r>
      <w:r w:rsidR="006B62B7" w:rsidRPr="005E7E0B">
        <w:rPr>
          <w:rFonts w:eastAsiaTheme="minorEastAsia" w:cstheme="minorHAnsi"/>
          <w:sz w:val="22"/>
          <w:szCs w:val="22"/>
        </w:rPr>
        <w:t xml:space="preserve">Wniosku danego </w:t>
      </w:r>
      <w:r w:rsidR="009A7281" w:rsidRPr="005E7E0B">
        <w:rPr>
          <w:rFonts w:eastAsiaTheme="minorEastAsia" w:cstheme="minorHAnsi"/>
          <w:sz w:val="22"/>
          <w:szCs w:val="22"/>
        </w:rPr>
        <w:t xml:space="preserve">Wnioskodawcy </w:t>
      </w:r>
      <w:r w:rsidRPr="005E7E0B">
        <w:rPr>
          <w:rFonts w:eastAsiaTheme="minorEastAsia" w:cstheme="minorHAnsi"/>
          <w:sz w:val="22"/>
          <w:szCs w:val="22"/>
        </w:rPr>
        <w:t xml:space="preserve">będzie liczony jako suma punktów uzyskanych w ramach </w:t>
      </w:r>
      <w:r w:rsidR="006E14B5" w:rsidRPr="005E7E0B">
        <w:rPr>
          <w:rFonts w:eastAsiaTheme="minorEastAsia" w:cstheme="minorHAnsi"/>
          <w:sz w:val="22"/>
          <w:szCs w:val="22"/>
        </w:rPr>
        <w:t>Wymagań</w:t>
      </w:r>
      <w:r w:rsidRPr="005E7E0B">
        <w:rPr>
          <w:rFonts w:eastAsiaTheme="minorEastAsia" w:cstheme="minorHAnsi"/>
          <w:sz w:val="22"/>
          <w:szCs w:val="22"/>
        </w:rPr>
        <w:t xml:space="preserve"> Konkursowych</w:t>
      </w:r>
      <w:r w:rsidR="009A7281" w:rsidRPr="005E7E0B">
        <w:rPr>
          <w:rFonts w:eastAsiaTheme="minorEastAsia" w:cstheme="minorHAnsi"/>
          <w:sz w:val="22"/>
          <w:szCs w:val="22"/>
        </w:rPr>
        <w:t xml:space="preserve"> </w:t>
      </w:r>
      <w:r w:rsidR="000B313A" w:rsidRPr="005E7E0B">
        <w:rPr>
          <w:rFonts w:eastAsiaTheme="minorEastAsia" w:cstheme="minorHAnsi"/>
          <w:sz w:val="22"/>
          <w:szCs w:val="22"/>
        </w:rPr>
        <w:t>oraz oceny innych elementów Wniosku</w:t>
      </w:r>
      <w:r w:rsidRPr="005E7E0B">
        <w:rPr>
          <w:rFonts w:eastAsiaTheme="minorEastAsia" w:cstheme="minorHAnsi"/>
          <w:sz w:val="22"/>
          <w:szCs w:val="22"/>
        </w:rPr>
        <w:t>, pomnożonych odpowiednio przez wagi nadane zgodnie z</w:t>
      </w:r>
      <w:r w:rsidR="00F85822" w:rsidRPr="005E7E0B">
        <w:rPr>
          <w:rFonts w:eastAsiaTheme="minorEastAsia" w:cstheme="minorHAnsi"/>
          <w:sz w:val="22"/>
          <w:szCs w:val="22"/>
        </w:rPr>
        <w:t xml:space="preserve"> Tabelą 5</w:t>
      </w:r>
      <w:r w:rsidRPr="005E7E0B">
        <w:rPr>
          <w:rFonts w:eastAsiaTheme="minorEastAsia" w:cstheme="minorHAnsi"/>
          <w:sz w:val="22"/>
          <w:szCs w:val="22"/>
        </w:rPr>
        <w:t xml:space="preserve"> poniżej:</w:t>
      </w:r>
    </w:p>
    <w:p w14:paraId="01632966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437DEC2" w14:textId="76FD964D" w:rsidR="00BD6073" w:rsidRPr="005E7E0B" w:rsidRDefault="00BD6073" w:rsidP="00F0641A">
      <w:pPr>
        <w:pStyle w:val="Legenda"/>
        <w:keepNext/>
        <w:spacing w:line="259" w:lineRule="auto"/>
        <w:rPr>
          <w:rFonts w:eastAsiaTheme="minorEastAsia" w:cstheme="minorHAnsi"/>
        </w:rPr>
      </w:pPr>
      <w:bookmarkStart w:id="11" w:name="_Ref57740266"/>
      <w:r w:rsidRPr="005E7E0B">
        <w:rPr>
          <w:rFonts w:eastAsiaTheme="minorEastAsia" w:cstheme="minorHAnsi"/>
        </w:rPr>
        <w:t xml:space="preserve">Tabela </w:t>
      </w:r>
      <w:bookmarkEnd w:id="11"/>
      <w:r w:rsidR="009A7281" w:rsidRPr="005E7E0B">
        <w:rPr>
          <w:rFonts w:cstheme="minorHAnsi"/>
        </w:rPr>
        <w:t>5</w:t>
      </w:r>
      <w:r w:rsidRPr="005E7E0B">
        <w:rPr>
          <w:rFonts w:eastAsiaTheme="minorEastAsia" w:cstheme="minorHAnsi"/>
        </w:rPr>
        <w:t>. Wagi poszczególnych składników Wyniku oceny merytorycznej Wniosków</w:t>
      </w:r>
      <w:r w:rsidR="006E14B5" w:rsidRPr="005E7E0B">
        <w:rPr>
          <w:rFonts w:eastAsiaTheme="minorEastAsia" w:cstheme="minorHAnsi"/>
        </w:rPr>
        <w:t xml:space="preserve"> dla Strumienia „Bateria”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5E7E0B" w14:paraId="6E3F180A" w14:textId="77777777" w:rsidTr="2B7CE50F">
        <w:trPr>
          <w:cantSplit/>
          <w:tblHeader/>
          <w:jc w:val="center"/>
        </w:trPr>
        <w:tc>
          <w:tcPr>
            <w:tcW w:w="4961" w:type="dxa"/>
            <w:shd w:val="clear" w:color="auto" w:fill="BDD6EE" w:themeFill="accent5" w:themeFillTint="66"/>
            <w:vAlign w:val="center"/>
          </w:tcPr>
          <w:p w14:paraId="7E6994DC" w14:textId="77777777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BDD6EE" w:themeFill="accent5" w:themeFillTint="66"/>
            <w:vAlign w:val="center"/>
          </w:tcPr>
          <w:p w14:paraId="3380C62A" w14:textId="77777777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Waga </w:t>
            </w:r>
          </w:p>
        </w:tc>
      </w:tr>
      <w:tr w:rsidR="00BD6073" w:rsidRPr="005E7E0B" w14:paraId="079BD07A" w14:textId="77777777" w:rsidTr="2B7CE50F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058A2F39" w14:textId="4C4A442C" w:rsidR="00BD6073" w:rsidRPr="005E7E0B" w:rsidRDefault="00BD6073" w:rsidP="00F0641A">
            <w:pPr>
              <w:spacing w:before="80" w:after="8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</w:rPr>
              <w:t>P</w:t>
            </w:r>
            <w:r w:rsidR="4B0B8CA0" w:rsidRPr="005E7E0B">
              <w:rPr>
                <w:rFonts w:asciiTheme="minorHAnsi" w:eastAsiaTheme="minorEastAsia" w:hAnsiTheme="minorHAnsi" w:cstheme="minorHAnsi"/>
                <w:i/>
                <w:iCs/>
              </w:rPr>
              <w:t>W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</w:rPr>
              <w:t>K</w:t>
            </w:r>
            <w:r w:rsidRPr="005E7E0B">
              <w:rPr>
                <w:rFonts w:asciiTheme="minorHAnsi" w:eastAsiaTheme="minorEastAsia" w:hAnsiTheme="minorHAnsi" w:cstheme="minorHAnsi"/>
              </w:rPr>
              <w:t xml:space="preserve"> - Wynik oceny badanego Wniosku pod kątem </w:t>
            </w:r>
            <w:r w:rsidR="150671AC" w:rsidRPr="005E7E0B">
              <w:rPr>
                <w:rFonts w:asciiTheme="minorHAnsi" w:eastAsiaTheme="minorEastAsia" w:hAnsiTheme="minorHAnsi" w:cstheme="minorHAnsi"/>
              </w:rPr>
              <w:t xml:space="preserve">Wymagań </w:t>
            </w:r>
            <w:r w:rsidRPr="005E7E0B">
              <w:rPr>
                <w:rFonts w:asciiTheme="minorHAnsi" w:eastAsiaTheme="minorEastAsia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21424D4A" w14:textId="5F4B8834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0,</w:t>
            </w:r>
            <w:r w:rsidR="542AADB6" w:rsidRPr="005E7E0B">
              <w:rPr>
                <w:rFonts w:asciiTheme="minorHAnsi" w:eastAsiaTheme="minorEastAsia" w:hAnsiTheme="minorHAnsi" w:cstheme="minorHAnsi"/>
              </w:rPr>
              <w:t>7</w:t>
            </w:r>
            <w:r w:rsidRPr="005E7E0B">
              <w:rPr>
                <w:rFonts w:asciiTheme="minorHAnsi" w:eastAsiaTheme="minorEastAsia" w:hAnsiTheme="minorHAnsi" w:cstheme="minorHAnsi"/>
              </w:rPr>
              <w:t>0</w:t>
            </w:r>
          </w:p>
        </w:tc>
      </w:tr>
      <w:tr w:rsidR="00BD6073" w:rsidRPr="005E7E0B" w14:paraId="6ABF3742" w14:textId="77777777" w:rsidTr="2B7CE50F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38C0A62" w14:textId="1797ADBE" w:rsidR="00BD6073" w:rsidRPr="005E7E0B" w:rsidRDefault="703783D4" w:rsidP="00F0641A">
            <w:pPr>
              <w:spacing w:before="80" w:after="8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PIEW</w:t>
            </w:r>
            <w:r w:rsidR="00BD6073" w:rsidRPr="005E7E0B">
              <w:rPr>
                <w:rFonts w:asciiTheme="minorHAnsi" w:eastAsiaTheme="minorEastAsia" w:hAnsiTheme="minorHAnsi" w:cstheme="minorHAnsi"/>
              </w:rPr>
              <w:t xml:space="preserve"> - Wynik oceny badanego Wniosku pod kątem </w:t>
            </w:r>
            <w:r w:rsidR="00EA1DC8" w:rsidRPr="005E7E0B">
              <w:rPr>
                <w:rFonts w:asciiTheme="minorHAnsi" w:eastAsiaTheme="minorEastAsia" w:hAnsiTheme="minorHAnsi" w:cstheme="minorHAnsi"/>
              </w:rPr>
              <w:t xml:space="preserve">spełnienia </w:t>
            </w:r>
            <w:r w:rsidRPr="005E7E0B">
              <w:rPr>
                <w:rFonts w:asciiTheme="minorHAnsi" w:eastAsiaTheme="minorEastAsia" w:hAnsiTheme="minorHAnsi" w:cstheme="minorHAnsi"/>
              </w:rPr>
              <w:t xml:space="preserve">innych </w:t>
            </w:r>
            <w:r w:rsidR="2995A491" w:rsidRPr="005E7E0B">
              <w:rPr>
                <w:rFonts w:asciiTheme="minorHAnsi" w:eastAsiaTheme="minorEastAsia" w:hAnsiTheme="minorHAnsi" w:cstheme="minorHAnsi"/>
              </w:rPr>
              <w:t xml:space="preserve">wymagań </w:t>
            </w:r>
            <w:r w:rsidRPr="005E7E0B">
              <w:rPr>
                <w:rFonts w:asciiTheme="minorHAnsi" w:eastAsiaTheme="minorEastAsia" w:hAnsiTheme="minorHAnsi" w:cstheme="minorHAnsi"/>
              </w:rPr>
              <w:t>Wniosku</w:t>
            </w:r>
            <w:r w:rsidR="0056551F" w:rsidRPr="005E7E0B">
              <w:rPr>
                <w:rFonts w:asciiTheme="minorHAnsi" w:eastAsiaTheme="minorEastAsia" w:hAnsiTheme="minorHAnsi" w:cstheme="minorHAnsi"/>
              </w:rPr>
              <w:t xml:space="preserve"> – Wymagań Jakościowych</w:t>
            </w:r>
          </w:p>
        </w:tc>
        <w:tc>
          <w:tcPr>
            <w:tcW w:w="2410" w:type="dxa"/>
            <w:vAlign w:val="center"/>
          </w:tcPr>
          <w:p w14:paraId="6E771DCD" w14:textId="1C280F6A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0,</w:t>
            </w:r>
            <w:r w:rsidR="4E484974" w:rsidRPr="005E7E0B">
              <w:rPr>
                <w:rFonts w:asciiTheme="minorHAnsi" w:eastAsiaTheme="minorEastAsia" w:hAnsiTheme="minorHAnsi" w:cstheme="minorHAnsi"/>
              </w:rPr>
              <w:t>3</w:t>
            </w:r>
            <w:r w:rsidR="07D6D0F9" w:rsidRPr="005E7E0B">
              <w:rPr>
                <w:rFonts w:asciiTheme="minorHAnsi" w:eastAsiaTheme="minorEastAsia" w:hAnsiTheme="minorHAnsi" w:cstheme="minorHAnsi"/>
              </w:rPr>
              <w:t>0</w:t>
            </w:r>
          </w:p>
        </w:tc>
      </w:tr>
    </w:tbl>
    <w:p w14:paraId="44B7CD7F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A5357E7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Wynik oceny merytorycznej badanego Wniosku będzie obliczany zgodnie ze wzorem poniżej:</w:t>
      </w:r>
    </w:p>
    <w:p w14:paraId="4A601FCB" w14:textId="6B202B49" w:rsidR="00BD6073" w:rsidRPr="005E7E0B" w:rsidRDefault="7E0BBA59" w:rsidP="00F0641A">
      <w:pPr>
        <w:spacing w:after="160" w:line="259" w:lineRule="auto"/>
        <w:jc w:val="center"/>
        <w:rPr>
          <w:rFonts w:eastAsiaTheme="minorEastAsia" w:cstheme="minorHAnsi"/>
          <w:color w:val="000000" w:themeColor="text1"/>
          <w:sz w:val="23"/>
          <w:szCs w:val="23"/>
        </w:rPr>
      </w:pPr>
      <w:proofErr w:type="spellStart"/>
      <w:r w:rsidRPr="005E7E0B">
        <w:rPr>
          <w:rFonts w:eastAsiaTheme="minorEastAsia" w:cstheme="minorHAnsi"/>
          <w:color w:val="000000" w:themeColor="text1"/>
          <w:sz w:val="23"/>
          <w:szCs w:val="23"/>
        </w:rPr>
        <w:t>W</w:t>
      </w:r>
      <w:r w:rsidRPr="005E7E0B">
        <w:rPr>
          <w:rFonts w:eastAsiaTheme="minorEastAsia" w:cstheme="minorHAnsi"/>
          <w:color w:val="000000" w:themeColor="text1"/>
          <w:sz w:val="16"/>
          <w:szCs w:val="16"/>
        </w:rPr>
        <w:t>Wn</w:t>
      </w:r>
      <w:proofErr w:type="spellEnd"/>
      <w:r w:rsidRPr="005E7E0B">
        <w:rPr>
          <w:rFonts w:eastAsiaTheme="minorEastAsia" w:cstheme="minorHAnsi"/>
          <w:color w:val="000000" w:themeColor="text1"/>
          <w:sz w:val="23"/>
          <w:szCs w:val="23"/>
        </w:rPr>
        <w:t>=(0,</w:t>
      </w:r>
      <w:r w:rsidR="32708BAD" w:rsidRPr="005E7E0B">
        <w:rPr>
          <w:rFonts w:eastAsiaTheme="minorEastAsia" w:cstheme="minorHAnsi"/>
          <w:color w:val="000000" w:themeColor="text1"/>
          <w:sz w:val="23"/>
          <w:szCs w:val="23"/>
        </w:rPr>
        <w:t>7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0</w:t>
      </w:r>
      <w:r w:rsidRPr="005E7E0B">
        <w:rPr>
          <w:rFonts w:ascii="Cambria Math" w:eastAsiaTheme="minorEastAsia" w:hAnsi="Cambria Math" w:cs="Cambria Math"/>
          <w:color w:val="000000" w:themeColor="text1"/>
          <w:sz w:val="23"/>
          <w:szCs w:val="23"/>
        </w:rPr>
        <w:t>∗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P</w:t>
      </w:r>
      <w:r w:rsidR="3D422F83" w:rsidRPr="005E7E0B">
        <w:rPr>
          <w:rFonts w:eastAsiaTheme="minorEastAsia" w:cstheme="minorHAnsi"/>
          <w:color w:val="000000" w:themeColor="text1"/>
          <w:sz w:val="23"/>
          <w:szCs w:val="23"/>
        </w:rPr>
        <w:t>W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K)</w:t>
      </w:r>
      <w:r w:rsidR="4523A248" w:rsidRPr="005E7E0B">
        <w:rPr>
          <w:rFonts w:eastAsiaTheme="minorEastAsia" w:cstheme="minorHAnsi"/>
          <w:color w:val="000000" w:themeColor="text1"/>
          <w:sz w:val="23"/>
          <w:szCs w:val="23"/>
        </w:rPr>
        <w:t xml:space="preserve"> 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+</w:t>
      </w:r>
      <w:r w:rsidR="4523A248" w:rsidRPr="005E7E0B">
        <w:rPr>
          <w:rFonts w:eastAsiaTheme="minorEastAsia" w:cstheme="minorHAnsi"/>
          <w:color w:val="000000" w:themeColor="text1"/>
          <w:sz w:val="23"/>
          <w:szCs w:val="23"/>
        </w:rPr>
        <w:t xml:space="preserve"> 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(0,</w:t>
      </w:r>
      <w:r w:rsidR="5FB91943" w:rsidRPr="005E7E0B">
        <w:rPr>
          <w:rFonts w:eastAsiaTheme="minorEastAsia" w:cstheme="minorHAnsi"/>
          <w:color w:val="000000" w:themeColor="text1"/>
          <w:sz w:val="23"/>
          <w:szCs w:val="23"/>
        </w:rPr>
        <w:t>3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0</w:t>
      </w:r>
      <w:r w:rsidRPr="005E7E0B">
        <w:rPr>
          <w:rFonts w:ascii="Cambria Math" w:eastAsiaTheme="minorEastAsia" w:hAnsi="Cambria Math" w:cs="Cambria Math"/>
          <w:color w:val="000000" w:themeColor="text1"/>
          <w:sz w:val="23"/>
          <w:szCs w:val="23"/>
        </w:rPr>
        <w:t>∗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P</w:t>
      </w:r>
      <w:r w:rsidR="3CB78535" w:rsidRPr="005E7E0B">
        <w:rPr>
          <w:rFonts w:eastAsiaTheme="minorEastAsia" w:cstheme="minorHAnsi"/>
          <w:color w:val="000000" w:themeColor="text1"/>
          <w:sz w:val="23"/>
          <w:szCs w:val="23"/>
        </w:rPr>
        <w:t>IEW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)</w:t>
      </w:r>
    </w:p>
    <w:p w14:paraId="64B097A5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gdzie:</w:t>
      </w:r>
    </w:p>
    <w:p w14:paraId="65B67A2B" w14:textId="412DE95E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proofErr w:type="spellStart"/>
      <w:r w:rsidRPr="005E7E0B">
        <w:rPr>
          <w:rFonts w:eastAsiaTheme="minorEastAsia" w:cstheme="minorHAnsi"/>
          <w:i/>
          <w:iCs/>
          <w:sz w:val="22"/>
          <w:szCs w:val="22"/>
        </w:rPr>
        <w:t>W</w:t>
      </w:r>
      <w:r w:rsidRPr="005E7E0B">
        <w:rPr>
          <w:rFonts w:eastAsiaTheme="minorEastAsia" w:cstheme="minorHAnsi"/>
          <w:i/>
          <w:iCs/>
          <w:sz w:val="22"/>
          <w:szCs w:val="22"/>
          <w:vertAlign w:val="subscript"/>
        </w:rPr>
        <w:t>Wn</w:t>
      </w:r>
      <w:proofErr w:type="spellEnd"/>
      <w:r w:rsidRPr="005E7E0B">
        <w:rPr>
          <w:rFonts w:eastAsiaTheme="minorEastAsia" w:cstheme="minorHAnsi"/>
          <w:sz w:val="22"/>
          <w:szCs w:val="22"/>
        </w:rPr>
        <w:t xml:space="preserve"> – Wynik oceny merytorycznej Wniosku złożonego przez danego </w:t>
      </w:r>
      <w:r w:rsidR="001E3648" w:rsidRPr="005E7E0B">
        <w:rPr>
          <w:rFonts w:eastAsiaTheme="minorEastAsia" w:cstheme="minorHAnsi"/>
          <w:sz w:val="22"/>
          <w:szCs w:val="22"/>
        </w:rPr>
        <w:t>W</w:t>
      </w:r>
      <w:r w:rsidR="00F85822" w:rsidRPr="005E7E0B">
        <w:rPr>
          <w:rFonts w:eastAsiaTheme="minorEastAsia" w:cstheme="minorHAnsi"/>
          <w:sz w:val="22"/>
          <w:szCs w:val="22"/>
        </w:rPr>
        <w:t>nioskodawcę</w:t>
      </w:r>
      <w:r w:rsidRPr="005E7E0B">
        <w:rPr>
          <w:rFonts w:eastAsiaTheme="minorEastAsia" w:cstheme="minorHAnsi"/>
          <w:sz w:val="22"/>
          <w:szCs w:val="22"/>
        </w:rPr>
        <w:t>, określony jako liczba punktów,</w:t>
      </w:r>
    </w:p>
    <w:p w14:paraId="2479ACAC" w14:textId="0E8AF27A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i/>
          <w:iCs/>
          <w:sz w:val="22"/>
          <w:szCs w:val="22"/>
        </w:rPr>
        <w:t>P</w:t>
      </w:r>
      <w:r w:rsidR="558D02E4" w:rsidRPr="005E7E0B">
        <w:rPr>
          <w:rFonts w:eastAsiaTheme="minorEastAsia" w:cstheme="minorHAnsi"/>
          <w:i/>
          <w:iCs/>
          <w:sz w:val="22"/>
          <w:szCs w:val="22"/>
        </w:rPr>
        <w:t>W</w:t>
      </w:r>
      <w:r w:rsidRPr="005E7E0B">
        <w:rPr>
          <w:rFonts w:eastAsiaTheme="minorEastAsia" w:cstheme="minorHAnsi"/>
          <w:i/>
          <w:iCs/>
          <w:sz w:val="22"/>
          <w:szCs w:val="22"/>
        </w:rPr>
        <w:t>K</w:t>
      </w:r>
      <w:r w:rsidRPr="005E7E0B">
        <w:rPr>
          <w:rFonts w:eastAsiaTheme="minorEastAsia" w:cstheme="minorHAnsi"/>
          <w:sz w:val="22"/>
          <w:szCs w:val="22"/>
        </w:rPr>
        <w:t xml:space="preserve"> – Wynik oceny badanego Wniosku pod kątem </w:t>
      </w:r>
      <w:r w:rsidR="00362D76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 xml:space="preserve">Konkursowych, liczony jako suma punktów uzyskanych w ramach </w:t>
      </w:r>
      <w:r w:rsidR="00362D76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>Konkursowych,</w:t>
      </w:r>
    </w:p>
    <w:p w14:paraId="4EC7C10F" w14:textId="0FAB0906" w:rsidR="00E46EAF" w:rsidRPr="005E7E0B" w:rsidRDefault="00EA1DC8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P</w:t>
      </w:r>
      <w:r w:rsidR="279FC8CD" w:rsidRPr="005E7E0B">
        <w:rPr>
          <w:rFonts w:eastAsiaTheme="minorEastAsia" w:cstheme="minorHAnsi"/>
          <w:sz w:val="22"/>
          <w:szCs w:val="22"/>
        </w:rPr>
        <w:t>IEW</w:t>
      </w:r>
      <w:r w:rsidR="00481AAD" w:rsidRPr="005E7E0B">
        <w:rPr>
          <w:rFonts w:eastAsiaTheme="minorEastAsia" w:cstheme="minorHAnsi"/>
          <w:sz w:val="22"/>
          <w:szCs w:val="22"/>
        </w:rPr>
        <w:t xml:space="preserve"> </w:t>
      </w:r>
      <w:r w:rsidR="00BD6073" w:rsidRPr="005E7E0B">
        <w:rPr>
          <w:rFonts w:eastAsiaTheme="minorEastAsia" w:cstheme="minorHAnsi"/>
          <w:sz w:val="22"/>
          <w:szCs w:val="22"/>
        </w:rPr>
        <w:t xml:space="preserve">– Wynik oceny badanego Wniosku pod </w:t>
      </w:r>
      <w:r w:rsidRPr="005E7E0B">
        <w:rPr>
          <w:rFonts w:eastAsiaTheme="minorEastAsia" w:cstheme="minorHAnsi"/>
          <w:sz w:val="22"/>
          <w:szCs w:val="22"/>
        </w:rPr>
        <w:t xml:space="preserve">kątem spełnienia </w:t>
      </w:r>
      <w:r w:rsidR="247B9AF7" w:rsidRPr="005E7E0B">
        <w:rPr>
          <w:rFonts w:eastAsiaTheme="minorEastAsia" w:cstheme="minorHAnsi"/>
          <w:sz w:val="22"/>
          <w:szCs w:val="22"/>
        </w:rPr>
        <w:t xml:space="preserve">innych </w:t>
      </w:r>
      <w:r w:rsidR="237A6711" w:rsidRPr="005E7E0B">
        <w:rPr>
          <w:rFonts w:eastAsiaTheme="minorEastAsia" w:cstheme="minorHAnsi"/>
          <w:sz w:val="22"/>
          <w:szCs w:val="22"/>
        </w:rPr>
        <w:t>wymaganych elementów Wniosku</w:t>
      </w:r>
      <w:r w:rsidR="00BD6073" w:rsidRPr="005E7E0B">
        <w:rPr>
          <w:rFonts w:eastAsiaTheme="minorEastAsia" w:cstheme="minorHAnsi"/>
          <w:sz w:val="22"/>
          <w:szCs w:val="22"/>
        </w:rPr>
        <w:t xml:space="preserve">, liczony jako suma punktów uzyskanych </w:t>
      </w:r>
      <w:r w:rsidR="002A268E" w:rsidRPr="005E7E0B">
        <w:rPr>
          <w:rFonts w:eastAsiaTheme="minorEastAsia" w:cstheme="minorHAnsi"/>
          <w:sz w:val="22"/>
          <w:szCs w:val="22"/>
        </w:rPr>
        <w:t xml:space="preserve">dla </w:t>
      </w:r>
      <w:r w:rsidRPr="005E7E0B">
        <w:rPr>
          <w:rFonts w:eastAsiaTheme="minorEastAsia" w:cstheme="minorHAnsi"/>
          <w:sz w:val="22"/>
          <w:szCs w:val="22"/>
        </w:rPr>
        <w:t>innych elementów Wniosku</w:t>
      </w:r>
      <w:r w:rsidR="0056551F" w:rsidRPr="005E7E0B">
        <w:rPr>
          <w:rFonts w:eastAsiaTheme="minorEastAsia" w:cstheme="minorHAnsi"/>
          <w:sz w:val="22"/>
          <w:szCs w:val="22"/>
        </w:rPr>
        <w:t xml:space="preserve"> – Wymagań Jakościowych</w:t>
      </w:r>
      <w:r w:rsidR="00D867D3" w:rsidRPr="005E7E0B">
        <w:rPr>
          <w:rFonts w:eastAsiaTheme="minorEastAsia" w:cstheme="minorHAnsi"/>
          <w:sz w:val="22"/>
          <w:szCs w:val="22"/>
        </w:rPr>
        <w:t>.</w:t>
      </w:r>
    </w:p>
    <w:p w14:paraId="11431E05" w14:textId="44550C0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 przypadku uzyskania pr</w:t>
      </w:r>
      <w:r w:rsidR="5115324C" w:rsidRPr="005E7E0B">
        <w:rPr>
          <w:rFonts w:eastAsiaTheme="minorEastAsia" w:cstheme="minorHAnsi"/>
          <w:sz w:val="22"/>
          <w:szCs w:val="22"/>
        </w:rPr>
        <w:t>z</w:t>
      </w:r>
      <w:r w:rsidRPr="005E7E0B">
        <w:rPr>
          <w:rFonts w:eastAsiaTheme="minorEastAsia" w:cstheme="minorHAnsi"/>
          <w:sz w:val="22"/>
          <w:szCs w:val="22"/>
        </w:rPr>
        <w:t xml:space="preserve">ez </w:t>
      </w:r>
      <w:r w:rsidR="008E5884" w:rsidRPr="005E7E0B">
        <w:rPr>
          <w:rFonts w:eastAsiaTheme="minorEastAsia" w:cstheme="minorHAnsi"/>
          <w:sz w:val="22"/>
          <w:szCs w:val="22"/>
        </w:rPr>
        <w:t>Wnioskodawców</w:t>
      </w:r>
      <w:r w:rsidR="0056551F" w:rsidRPr="005E7E0B">
        <w:rPr>
          <w:rFonts w:eastAsiaTheme="minorEastAsia" w:cstheme="minorHAnsi"/>
          <w:sz w:val="22"/>
          <w:szCs w:val="22"/>
        </w:rPr>
        <w:t xml:space="preserve"> </w:t>
      </w:r>
      <w:r w:rsidRPr="005E7E0B">
        <w:rPr>
          <w:rFonts w:eastAsiaTheme="minorEastAsia" w:cstheme="minorHAnsi"/>
          <w:sz w:val="22"/>
          <w:szCs w:val="22"/>
        </w:rPr>
        <w:t>identycznej liczby punktów w ramach oceny merytorycznej Wniosków, decydować będzie liczba punktów u</w:t>
      </w:r>
      <w:r w:rsidR="009B586D" w:rsidRPr="005E7E0B">
        <w:rPr>
          <w:rFonts w:eastAsiaTheme="minorEastAsia" w:cstheme="minorHAnsi"/>
          <w:sz w:val="22"/>
          <w:szCs w:val="22"/>
        </w:rPr>
        <w:t xml:space="preserve">zyskanych </w:t>
      </w:r>
      <w:r w:rsidRPr="005E7E0B">
        <w:rPr>
          <w:rFonts w:eastAsiaTheme="minorEastAsia" w:cstheme="minorHAnsi"/>
          <w:sz w:val="22"/>
          <w:szCs w:val="22"/>
        </w:rPr>
        <w:t xml:space="preserve">dla wskazanych poniżej </w:t>
      </w:r>
      <w:r w:rsidR="0056551F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>Konkursowych</w:t>
      </w:r>
      <w:r w:rsidR="2EE5FD88" w:rsidRPr="005E7E0B">
        <w:rPr>
          <w:rFonts w:eastAsiaTheme="minorEastAsia" w:cstheme="minorHAnsi"/>
          <w:sz w:val="22"/>
          <w:szCs w:val="22"/>
        </w:rPr>
        <w:t xml:space="preserve"> w następującej kolejności (niższy poziom jest brany pod uwagę, jeśli wyższy nie rozstrzyga równego wyniku)</w:t>
      </w:r>
      <w:r w:rsidRPr="005E7E0B">
        <w:rPr>
          <w:rFonts w:eastAsiaTheme="minorEastAsia" w:cstheme="minorHAnsi"/>
          <w:sz w:val="22"/>
          <w:szCs w:val="22"/>
        </w:rPr>
        <w:t xml:space="preserve">: </w:t>
      </w:r>
    </w:p>
    <w:p w14:paraId="6D6F0EB9" w14:textId="4D332EBE" w:rsidR="6784AB6A" w:rsidRPr="005E7E0B" w:rsidRDefault="006E14B5" w:rsidP="00F0641A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Żywotność O</w:t>
      </w:r>
      <w:r w:rsidR="6784AB6A" w:rsidRPr="005E7E0B">
        <w:rPr>
          <w:rFonts w:eastAsiaTheme="minorEastAsia" w:cstheme="minorHAnsi"/>
          <w:sz w:val="22"/>
          <w:szCs w:val="22"/>
        </w:rPr>
        <w:t>gniw</w:t>
      </w:r>
      <w:r w:rsidRPr="005E7E0B">
        <w:rPr>
          <w:rFonts w:eastAsiaTheme="minorEastAsia" w:cstheme="minorHAnsi"/>
          <w:sz w:val="22"/>
          <w:szCs w:val="22"/>
        </w:rPr>
        <w:t>a</w:t>
      </w:r>
      <w:r w:rsidR="0056551F" w:rsidRPr="005E7E0B">
        <w:rPr>
          <w:rFonts w:eastAsiaTheme="minorEastAsia" w:cstheme="minorHAnsi"/>
          <w:sz w:val="22"/>
          <w:szCs w:val="22"/>
        </w:rPr>
        <w:t>,</w:t>
      </w:r>
    </w:p>
    <w:p w14:paraId="56E35133" w14:textId="56ADD545" w:rsidR="00BD6073" w:rsidRPr="005E7E0B" w:rsidRDefault="15F2C6BE" w:rsidP="00F0641A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Gę</w:t>
      </w:r>
      <w:r w:rsidR="006E14B5" w:rsidRPr="005E7E0B">
        <w:rPr>
          <w:rFonts w:eastAsiaTheme="minorEastAsia" w:cstheme="minorHAnsi"/>
          <w:sz w:val="22"/>
          <w:szCs w:val="22"/>
        </w:rPr>
        <w:t>stość energii O</w:t>
      </w:r>
      <w:r w:rsidR="2028C021" w:rsidRPr="005E7E0B">
        <w:rPr>
          <w:rFonts w:eastAsiaTheme="minorEastAsia" w:cstheme="minorHAnsi"/>
          <w:sz w:val="22"/>
          <w:szCs w:val="22"/>
        </w:rPr>
        <w:t>gniw</w:t>
      </w:r>
      <w:r w:rsidR="006E14B5" w:rsidRPr="005E7E0B">
        <w:rPr>
          <w:rFonts w:eastAsiaTheme="minorEastAsia" w:cstheme="minorHAnsi"/>
          <w:sz w:val="22"/>
          <w:szCs w:val="22"/>
        </w:rPr>
        <w:t>a galwanicznego</w:t>
      </w:r>
      <w:r w:rsidR="0056551F" w:rsidRPr="005E7E0B">
        <w:rPr>
          <w:rFonts w:eastAsiaTheme="minorEastAsia" w:cstheme="minorHAnsi"/>
          <w:sz w:val="22"/>
          <w:szCs w:val="22"/>
        </w:rPr>
        <w:t>,</w:t>
      </w:r>
    </w:p>
    <w:p w14:paraId="69AB8F2F" w14:textId="266C185D" w:rsidR="12036FED" w:rsidRPr="005E7E0B" w:rsidRDefault="009A376C" w:rsidP="00F0641A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Stopień samorozładowania Ogniwa</w:t>
      </w:r>
      <w:r w:rsidR="0056551F" w:rsidRPr="005E7E0B">
        <w:rPr>
          <w:rFonts w:eastAsiaTheme="minorEastAsia" w:cstheme="minorHAnsi"/>
          <w:sz w:val="22"/>
          <w:szCs w:val="22"/>
        </w:rPr>
        <w:t>,</w:t>
      </w:r>
    </w:p>
    <w:p w14:paraId="19338231" w14:textId="277F8A72" w:rsidR="001A0E77" w:rsidRPr="005E7E0B" w:rsidRDefault="53D20808" w:rsidP="00F0641A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Wagowy udział surowców </w:t>
      </w:r>
      <w:r w:rsidR="007818A9" w:rsidRPr="005E7E0B">
        <w:rPr>
          <w:rFonts w:eastAsiaTheme="minorEastAsia" w:cstheme="minorHAnsi"/>
          <w:sz w:val="22"/>
          <w:szCs w:val="22"/>
        </w:rPr>
        <w:t>dostępnych w Polsce</w:t>
      </w:r>
      <w:r w:rsidR="009A376C" w:rsidRPr="005E7E0B">
        <w:rPr>
          <w:rFonts w:eastAsiaTheme="minorEastAsia" w:cstheme="minorHAnsi"/>
          <w:sz w:val="22"/>
          <w:szCs w:val="22"/>
        </w:rPr>
        <w:t xml:space="preserve"> do produkcji anody i katody w O</w:t>
      </w:r>
      <w:r w:rsidRPr="005E7E0B">
        <w:rPr>
          <w:rFonts w:eastAsiaTheme="minorEastAsia" w:cstheme="minorHAnsi"/>
          <w:sz w:val="22"/>
          <w:szCs w:val="22"/>
        </w:rPr>
        <w:t>gniwie</w:t>
      </w:r>
      <w:r w:rsidR="00D13440" w:rsidRPr="005E7E0B">
        <w:rPr>
          <w:rFonts w:eastAsiaTheme="minorEastAsia" w:cstheme="minorHAnsi"/>
          <w:sz w:val="22"/>
          <w:szCs w:val="22"/>
        </w:rPr>
        <w:t>.</w:t>
      </w:r>
    </w:p>
    <w:p w14:paraId="13E28614" w14:textId="0B8DA6E8" w:rsidR="00BD6073" w:rsidRPr="005E7E0B" w:rsidRDefault="0056551F" w:rsidP="00F0641A">
      <w:pPr>
        <w:keepNext/>
        <w:keepLines/>
        <w:numPr>
          <w:ilvl w:val="0"/>
          <w:numId w:val="30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12" w:name="_Toc63817002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Kryteria 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Wyboru </w:t>
      </w:r>
      <w:r w:rsidR="006D26C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Uczestników Przedsięwzięcia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do Etapu II</w:t>
      </w:r>
      <w:bookmarkEnd w:id="12"/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</w:t>
      </w:r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- S</w:t>
      </w:r>
      <w:r w:rsidR="467B53E6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trumień </w:t>
      </w:r>
      <w:r w:rsidR="4A041E3E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467B53E6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135DBDF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</w:p>
    <w:p w14:paraId="0AA17B0A" w14:textId="491A3615" w:rsidR="0088414C" w:rsidRPr="005E7E0B" w:rsidRDefault="0088414C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Zamawiający dokona </w:t>
      </w:r>
      <w:r w:rsidR="00376B8B" w:rsidRPr="005E7E0B">
        <w:rPr>
          <w:rFonts w:eastAsiaTheme="minorEastAsia" w:cstheme="minorHAnsi"/>
          <w:sz w:val="22"/>
          <w:szCs w:val="22"/>
        </w:rPr>
        <w:t xml:space="preserve">Selekcji </w:t>
      </w:r>
      <w:r w:rsidR="006D26C8" w:rsidRPr="005E7E0B">
        <w:rPr>
          <w:rFonts w:eastAsiaTheme="minorEastAsia" w:cstheme="minorHAnsi"/>
          <w:sz w:val="22"/>
          <w:szCs w:val="22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 xml:space="preserve"> do Etapu II na podstawie złożonych przez </w:t>
      </w:r>
      <w:r w:rsidR="006D26C8" w:rsidRPr="005E7E0B">
        <w:rPr>
          <w:rFonts w:eastAsiaTheme="minorEastAsia" w:cstheme="minorHAnsi"/>
          <w:sz w:val="22"/>
          <w:szCs w:val="22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 xml:space="preserve">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>Etapu I.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I, które </w:t>
      </w:r>
      <w:r w:rsidR="00376B8B" w:rsidRPr="005E7E0B">
        <w:rPr>
          <w:rFonts w:eastAsiaTheme="minorEastAsia" w:cstheme="minorHAnsi"/>
          <w:sz w:val="22"/>
          <w:szCs w:val="22"/>
        </w:rPr>
        <w:t>Uczestnicy Przedsięwzięcia</w:t>
      </w:r>
      <w:r w:rsidRPr="005E7E0B">
        <w:rPr>
          <w:rFonts w:eastAsiaTheme="minorEastAsia" w:cstheme="minorHAnsi"/>
          <w:sz w:val="22"/>
          <w:szCs w:val="22"/>
        </w:rPr>
        <w:t xml:space="preserve"> zobligowani są złożyć, wraz z terminami ich złożenia wskazano w Załączniku nr 4. </w:t>
      </w:r>
    </w:p>
    <w:p w14:paraId="519FB263" w14:textId="4A5D3065" w:rsidR="3F377B95" w:rsidRPr="005E7E0B" w:rsidRDefault="003C0805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lastRenderedPageBreak/>
        <w:t xml:space="preserve">Zamawiający przeprowadzi ocenę </w:t>
      </w:r>
      <w:r w:rsidR="0088414C" w:rsidRPr="005E7E0B">
        <w:rPr>
          <w:rFonts w:eastAsiaTheme="minorEastAsia" w:cstheme="minorHAnsi"/>
          <w:sz w:val="22"/>
          <w:szCs w:val="22"/>
        </w:rPr>
        <w:t>W</w:t>
      </w:r>
      <w:r w:rsidRPr="005E7E0B">
        <w:rPr>
          <w:rFonts w:eastAsiaTheme="minorEastAsia" w:cstheme="minorHAnsi"/>
          <w:sz w:val="22"/>
          <w:szCs w:val="22"/>
        </w:rPr>
        <w:t>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I po zakończeniu Testów </w:t>
      </w:r>
      <w:r w:rsidR="1CC69DFA" w:rsidRPr="005E7E0B">
        <w:rPr>
          <w:rFonts w:eastAsiaTheme="minorEastAsia" w:cstheme="minorHAnsi"/>
          <w:sz w:val="22"/>
          <w:szCs w:val="22"/>
        </w:rPr>
        <w:t>Prototypów</w:t>
      </w:r>
      <w:r w:rsidRPr="005E7E0B">
        <w:rPr>
          <w:rFonts w:eastAsiaTheme="minorEastAsia" w:cstheme="minorHAnsi"/>
          <w:sz w:val="22"/>
          <w:szCs w:val="22"/>
        </w:rPr>
        <w:t xml:space="preserve">, w następujący sposób: </w:t>
      </w:r>
    </w:p>
    <w:p w14:paraId="39BF2A57" w14:textId="18674466" w:rsidR="3F377B95" w:rsidRPr="005E7E0B" w:rsidRDefault="3F377B95" w:rsidP="00F0641A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Theme="minorEastAsia" w:cstheme="minorHAnsi"/>
          <w:color w:val="000000" w:themeColor="text1"/>
          <w:sz w:val="22"/>
          <w:szCs w:val="22"/>
        </w:rPr>
        <w:t>Zamawiający dokona weryfikacji złożenia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Etapu I wskazanych w Załączniku nr 4 do Regulaminu oraz ich kompletności,</w:t>
      </w:r>
    </w:p>
    <w:p w14:paraId="7B2901C3" w14:textId="61566D43" w:rsidR="3F377B95" w:rsidRPr="005E7E0B" w:rsidRDefault="3F377B95" w:rsidP="00F0641A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Zamawiający na 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podstawie podsumowania wyników T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estów 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P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>rototypu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Baterii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dokona weryfikacji czy przedstawione prz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ez Uczestników Przedsięwzięcia P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>rototypy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Baterii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przeszły 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T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>esty pozytywnie,</w:t>
      </w:r>
    </w:p>
    <w:p w14:paraId="15D51683" w14:textId="1FE50057" w:rsidR="00905143" w:rsidRPr="005E7E0B" w:rsidRDefault="3F377B95" w:rsidP="00F0641A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eastAsia="Times New Roman" w:cstheme="minorHAnsi"/>
          <w:color w:val="1F4D78"/>
          <w:sz w:val="26"/>
          <w:szCs w:val="26"/>
          <w:lang w:eastAsia="pl-PL"/>
        </w:rPr>
      </w:pPr>
      <w:r w:rsidRPr="005E7E0B">
        <w:rPr>
          <w:rFonts w:eastAsiaTheme="minorEastAsia" w:cstheme="minorHAnsi"/>
          <w:color w:val="000000" w:themeColor="text1"/>
          <w:sz w:val="22"/>
          <w:szCs w:val="22"/>
        </w:rPr>
        <w:t>Zamawiający dokona oceny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Z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>aktualizowane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go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Wniosku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Uczestników Przedsięwzięcia, a następnie wyliczy wynik oceny merytorycznej dla każdego Uczestnika Przedsięwzięcia.</w:t>
      </w:r>
      <w:bookmarkStart w:id="13" w:name="_Toc63817003"/>
      <w:r w:rsidR="001A0E77" w:rsidRPr="005E7E0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bookmarkEnd w:id="13"/>
    </w:p>
    <w:p w14:paraId="2ACD6B92" w14:textId="0054D2B9" w:rsidR="00905143" w:rsidRPr="005E7E0B" w:rsidRDefault="0090514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Zama</w:t>
      </w:r>
      <w:r w:rsidR="00481AAD" w:rsidRPr="005E7E0B">
        <w:rPr>
          <w:rFonts w:cstheme="minorHAnsi"/>
          <w:sz w:val="22"/>
          <w:szCs w:val="22"/>
        </w:rPr>
        <w:t>wiający dokona weryfikacji złożo</w:t>
      </w:r>
      <w:r w:rsidRPr="005E7E0B">
        <w:rPr>
          <w:rFonts w:cstheme="minorHAnsi"/>
          <w:sz w:val="22"/>
          <w:szCs w:val="22"/>
        </w:rPr>
        <w:t>n</w:t>
      </w:r>
      <w:r w:rsidR="00DB75BD" w:rsidRPr="005E7E0B">
        <w:rPr>
          <w:rFonts w:cstheme="minorHAnsi"/>
          <w:sz w:val="22"/>
          <w:szCs w:val="22"/>
        </w:rPr>
        <w:t>ych</w:t>
      </w:r>
      <w:r w:rsidRPr="005E7E0B">
        <w:rPr>
          <w:rFonts w:cstheme="minorHAnsi"/>
          <w:sz w:val="22"/>
          <w:szCs w:val="22"/>
        </w:rPr>
        <w:t xml:space="preserve"> przez Wykonawcę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cstheme="minorHAnsi"/>
          <w:sz w:val="22"/>
          <w:szCs w:val="22"/>
        </w:rPr>
        <w:t xml:space="preserve"> Etapu I na zasadzie „złożono/nie złożono” oraz ich kompletności. </w:t>
      </w:r>
    </w:p>
    <w:p w14:paraId="544E6268" w14:textId="55FC640A" w:rsidR="00F03B05" w:rsidRPr="005E7E0B" w:rsidRDefault="0090514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Wykonawcy składają poszczególne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cstheme="minorHAnsi"/>
          <w:sz w:val="22"/>
          <w:szCs w:val="22"/>
        </w:rPr>
        <w:t xml:space="preserve"> Etapu zgodnie z terminami wskazanymi w Załączniku nr 4</w:t>
      </w:r>
      <w:r w:rsidR="002A268E" w:rsidRPr="005E7E0B">
        <w:rPr>
          <w:rFonts w:cstheme="minorHAnsi"/>
          <w:sz w:val="22"/>
          <w:szCs w:val="22"/>
        </w:rPr>
        <w:t xml:space="preserve"> do Regulaminu</w:t>
      </w:r>
      <w:r w:rsidRPr="005E7E0B">
        <w:rPr>
          <w:rFonts w:cstheme="minorHAnsi"/>
          <w:sz w:val="22"/>
          <w:szCs w:val="22"/>
        </w:rPr>
        <w:t>.</w:t>
      </w:r>
    </w:p>
    <w:p w14:paraId="2FC0EFEC" w14:textId="167F91F1" w:rsidR="78F621B1" w:rsidRPr="005E7E0B" w:rsidRDefault="78F621B1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Weryfikacja wyników Testów Prototypów</w:t>
      </w:r>
    </w:p>
    <w:p w14:paraId="242484E4" w14:textId="6404BF7A" w:rsidR="7F2A595F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Zgodnie z zapisami Załącznika nr 4, Prototypy </w:t>
      </w:r>
      <w:r w:rsidR="00D82A22" w:rsidRPr="005E7E0B">
        <w:rPr>
          <w:rFonts w:eastAsia="Calibri" w:cstheme="minorHAnsi"/>
          <w:color w:val="000000" w:themeColor="text1"/>
          <w:sz w:val="22"/>
          <w:szCs w:val="22"/>
        </w:rPr>
        <w:t xml:space="preserve">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Uczestników Przedsięwzięcia poddawane są Testom </w:t>
      </w:r>
      <w:r w:rsidR="00D82A22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odbywających się w ramach Etapu I. W ramach Testów Prototypu </w:t>
      </w:r>
      <w:r w:rsidR="00D82A22" w:rsidRPr="005E7E0B">
        <w:rPr>
          <w:rFonts w:eastAsia="Calibri" w:cstheme="minorHAnsi"/>
          <w:color w:val="000000" w:themeColor="text1"/>
          <w:sz w:val="22"/>
          <w:szCs w:val="22"/>
        </w:rPr>
        <w:t xml:space="preserve">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sprawdzane jest m.in. osiągnięcie przez Prototyp deklarowanych przez Uczestników Przedsięwzięcia </w:t>
      </w:r>
      <w:r w:rsidR="00D82A22" w:rsidRPr="005E7E0B">
        <w:rPr>
          <w:rFonts w:eastAsia="Calibri" w:cstheme="minorHAnsi"/>
          <w:color w:val="000000" w:themeColor="text1"/>
          <w:sz w:val="22"/>
          <w:szCs w:val="22"/>
        </w:rPr>
        <w:t xml:space="preserve">wartości Wymagań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Konkursowych. </w:t>
      </w:r>
    </w:p>
    <w:p w14:paraId="5918A964" w14:textId="7965E20E" w:rsidR="7F2A595F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Testy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przeprowadzane są zgodnie z wytycznymi zawartymi w Załączniku nr 4 do Regulaminu. Po zakończeniu Testów Zamawiający na podstawie rzeczywistych wyników uzyskiwanych przez Prototypy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przygotowuje podsumowanie zawierające: </w:t>
      </w:r>
    </w:p>
    <w:p w14:paraId="17E7DA33" w14:textId="39B6D8D6" w:rsidR="7F2A595F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1.</w:t>
      </w:r>
      <w:r w:rsidRPr="005E7E0B">
        <w:rPr>
          <w:rFonts w:cstheme="minorHAnsi"/>
        </w:rPr>
        <w:tab/>
      </w:r>
      <w:r w:rsidRPr="005E7E0B">
        <w:rPr>
          <w:rFonts w:eastAsia="Calibri" w:cstheme="minorHAnsi"/>
          <w:color w:val="000000" w:themeColor="text1"/>
          <w:sz w:val="22"/>
          <w:szCs w:val="22"/>
        </w:rPr>
        <w:t>Wyniki poszczególnych Testów dla Prototypów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 Ogniw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poszczególnych Uczestników Przedsięwzięcia,</w:t>
      </w:r>
    </w:p>
    <w:p w14:paraId="6DE7C05B" w14:textId="4FA6A59C" w:rsidR="7F2A595F" w:rsidRPr="005E7E0B" w:rsidRDefault="00C8747E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2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.</w:t>
      </w:r>
      <w:r w:rsidRPr="005E7E0B">
        <w:rPr>
          <w:rFonts w:cstheme="minorHAnsi"/>
        </w:rPr>
        <w:tab/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Informacje czy Prototyp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y Ogniw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 każdego z Uczestników Przedsięwzięcia osiągn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ę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ł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 w ramach Testów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Ogniw 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deklarowane wartości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Wymagań 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Konkursowych z dopuszczalną Granicą Błędu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84508ED" w14:textId="182F28A9" w:rsidR="00C8747E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dokonuje porównania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wartości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Wymagań Konkursowych otrzymanych podczas Testów Prototyp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ów Ogniw,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do warto</w:t>
      </w:r>
      <w:r w:rsidR="009A376C" w:rsidRPr="005E7E0B">
        <w:rPr>
          <w:rFonts w:eastAsia="Calibri" w:cstheme="minorHAnsi"/>
          <w:color w:val="000000" w:themeColor="text1"/>
          <w:sz w:val="22"/>
          <w:szCs w:val="22"/>
        </w:rPr>
        <w:t xml:space="preserve">ści 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deklarowanych </w:t>
      </w:r>
      <w:r w:rsidR="009A376C" w:rsidRPr="005E7E0B">
        <w:rPr>
          <w:rFonts w:eastAsia="Calibri" w:cstheme="minorHAnsi"/>
          <w:color w:val="000000" w:themeColor="text1"/>
          <w:sz w:val="22"/>
          <w:szCs w:val="22"/>
        </w:rPr>
        <w:t>w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8747E" w:rsidRPr="005E7E0B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uprzednio we Wniosku na etapie naboru do Przedsięwzięcia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 w następujący sposób:</w:t>
      </w:r>
    </w:p>
    <w:p w14:paraId="515038F3" w14:textId="4F8B89CC" w:rsidR="7F2A595F" w:rsidRPr="005E7E0B" w:rsidRDefault="009A376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Jeśli wartości Wymagań Konkursowych wypracowanych w ramach Testów Prototyp</w:t>
      </w:r>
      <w:r w:rsidR="0019626B" w:rsidRPr="005E7E0B">
        <w:rPr>
          <w:rFonts w:eastAsia="Calibri" w:cstheme="minorHAnsi"/>
          <w:color w:val="000000" w:themeColor="text1"/>
          <w:sz w:val="22"/>
          <w:szCs w:val="22"/>
        </w:rPr>
        <w:t>ów Ogniw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 są zbieżne</w:t>
      </w:r>
      <w:r w:rsidR="00F0151D" w:rsidRPr="005E7E0B">
        <w:rPr>
          <w:rFonts w:eastAsia="Calibri" w:cstheme="minorHAnsi"/>
          <w:color w:val="000000" w:themeColor="text1"/>
          <w:sz w:val="22"/>
          <w:szCs w:val="22"/>
        </w:rPr>
        <w:t>,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 w Granicy Błędu lub wyższe w stosunku do wartości Wymagań Konkursowych 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deklarowanych 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przez Uczestnika Przedsięwzięcia w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 złożonym Wniosku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, oznacza to, że Uczestnik Przedsięwzięcia</w:t>
      </w:r>
      <w:r w:rsidR="0019626B" w:rsidRPr="005E7E0B">
        <w:rPr>
          <w:rFonts w:eastAsia="Calibri" w:cstheme="minorHAnsi"/>
          <w:color w:val="000000" w:themeColor="text1"/>
          <w:sz w:val="22"/>
          <w:szCs w:val="22"/>
        </w:rPr>
        <w:t xml:space="preserve"> spełnił poszczególne Testy Prototypów Ogniw.</w:t>
      </w:r>
    </w:p>
    <w:p w14:paraId="30AFEA0A" w14:textId="1C619A11" w:rsidR="00C8747E" w:rsidRPr="005E7E0B" w:rsidRDefault="0019626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3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>.</w:t>
      </w:r>
      <w:r w:rsidRPr="005E7E0B">
        <w:rPr>
          <w:rFonts w:cstheme="minorHAnsi"/>
        </w:rPr>
        <w:tab/>
      </w:r>
      <w:r w:rsidRPr="005E7E0B">
        <w:rPr>
          <w:rFonts w:eastAsia="Calibri" w:cstheme="minorHAnsi"/>
          <w:color w:val="000000" w:themeColor="text1"/>
          <w:sz w:val="22"/>
          <w:szCs w:val="22"/>
        </w:rPr>
        <w:t>Zaktualizowany Wniosek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 zgodnie z wytycznymi z Załącznika nr 4 do Regulaminu każdego z Uczestników Przedsięwzięcia, których Prototypy Ogniw zostały dopuszczone do Testów Prototypów Ogniw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6A79D528" w14:textId="6EDDF003" w:rsidR="00C8747E" w:rsidRPr="005E7E0B" w:rsidRDefault="0019626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Prototypy Ogniw Wykonawcy w trakcie Testów Prototypów Ogniw uzyskały jako wyniki wyższe lub niższe (lecz pozostające w Granicy Błędu) wartości Wymagań Konkursowych, niż deklarowane uprzednio we Wniosku na etapie naboru do Przedsięwzięcia, wówczas Wykonawca jest zobowiązany zadeklarować uzyskane wartości w Zaktualizowanym Wniosku.</w:t>
      </w:r>
    </w:p>
    <w:p w14:paraId="40B86134" w14:textId="141AE82F" w:rsidR="7F2A595F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lastRenderedPageBreak/>
        <w:t>Na podstawie ww. podsumowania, Zamawiający weryfikuje, czy dany Uczestnik Przedsięwzięcia uzyskał wynik pozytywny dla Testów Prototypu.</w:t>
      </w:r>
    </w:p>
    <w:p w14:paraId="0888B0A8" w14:textId="345F97E5" w:rsidR="4F596D93" w:rsidRPr="005E7E0B" w:rsidRDefault="009A376C" w:rsidP="00F0641A">
      <w:pPr>
        <w:numPr>
          <w:ilvl w:val="1"/>
          <w:numId w:val="30"/>
        </w:numPr>
        <w:spacing w:after="160" w:line="259" w:lineRule="auto"/>
        <w:outlineLvl w:val="2"/>
        <w:rPr>
          <w:rFonts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Ocena Z</w:t>
      </w:r>
      <w:r w:rsidR="4F596D93" w:rsidRPr="005E7E0B">
        <w:rPr>
          <w:rFonts w:eastAsia="Calibri" w:cstheme="minorHAnsi"/>
          <w:color w:val="C00000"/>
          <w:sz w:val="26"/>
          <w:szCs w:val="26"/>
        </w:rPr>
        <w:t>aktualizowane</w:t>
      </w:r>
      <w:r w:rsidRPr="005E7E0B">
        <w:rPr>
          <w:rFonts w:eastAsia="Calibri" w:cstheme="minorHAnsi"/>
          <w:color w:val="C00000"/>
          <w:sz w:val="26"/>
          <w:szCs w:val="26"/>
        </w:rPr>
        <w:t>go</w:t>
      </w:r>
      <w:r w:rsidR="4F596D93" w:rsidRPr="005E7E0B">
        <w:rPr>
          <w:rFonts w:eastAsia="Calibri" w:cstheme="minorHAnsi"/>
          <w:color w:val="C00000"/>
          <w:sz w:val="26"/>
          <w:szCs w:val="26"/>
        </w:rPr>
        <w:t xml:space="preserve"> </w:t>
      </w:r>
      <w:r w:rsidRPr="005E7E0B">
        <w:rPr>
          <w:rFonts w:eastAsia="Calibri" w:cstheme="minorHAnsi"/>
          <w:color w:val="C00000"/>
          <w:sz w:val="26"/>
          <w:szCs w:val="26"/>
        </w:rPr>
        <w:t>Wniosku</w:t>
      </w:r>
      <w:r w:rsidR="4F596D93" w:rsidRPr="005E7E0B">
        <w:rPr>
          <w:rFonts w:eastAsia="Calibri" w:cstheme="minorHAnsi"/>
          <w:color w:val="C00000"/>
          <w:sz w:val="26"/>
          <w:szCs w:val="26"/>
        </w:rPr>
        <w:t xml:space="preserve"> Uczestników Przedsięwzięcia</w:t>
      </w:r>
    </w:p>
    <w:p w14:paraId="743E798A" w14:textId="2C74D489" w:rsidR="00BD6073" w:rsidRPr="005E7E0B" w:rsidRDefault="006D26C8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Uczestnik Przedsięwzięcia</w:t>
      </w:r>
      <w:r w:rsidR="00A8398F" w:rsidRPr="005E7E0B">
        <w:rPr>
          <w:rFonts w:cstheme="minorHAnsi"/>
          <w:sz w:val="22"/>
          <w:szCs w:val="22"/>
        </w:rPr>
        <w:t xml:space="preserve"> jest zobowiązany przedstawić Z</w:t>
      </w:r>
      <w:r w:rsidR="00BD6073" w:rsidRPr="005E7E0B">
        <w:rPr>
          <w:rFonts w:cstheme="minorHAnsi"/>
          <w:sz w:val="22"/>
          <w:szCs w:val="22"/>
        </w:rPr>
        <w:t>aktualizowan</w:t>
      </w:r>
      <w:r w:rsidR="00A8398F" w:rsidRPr="005E7E0B">
        <w:rPr>
          <w:rFonts w:cstheme="minorHAnsi"/>
          <w:sz w:val="22"/>
          <w:szCs w:val="22"/>
        </w:rPr>
        <w:t>y</w:t>
      </w:r>
      <w:r w:rsidR="00BD6073" w:rsidRPr="005E7E0B">
        <w:rPr>
          <w:rFonts w:cstheme="minorHAnsi"/>
          <w:sz w:val="22"/>
          <w:szCs w:val="22"/>
        </w:rPr>
        <w:t xml:space="preserve"> </w:t>
      </w:r>
      <w:r w:rsidR="00A8398F" w:rsidRPr="005E7E0B">
        <w:rPr>
          <w:rFonts w:cstheme="minorHAnsi"/>
          <w:sz w:val="22"/>
          <w:szCs w:val="22"/>
        </w:rPr>
        <w:t>Wniosek</w:t>
      </w:r>
      <w:r w:rsidR="00236128" w:rsidRPr="005E7E0B">
        <w:rPr>
          <w:rFonts w:cstheme="minorHAnsi"/>
          <w:sz w:val="22"/>
          <w:szCs w:val="22"/>
        </w:rPr>
        <w:t xml:space="preserve"> w</w:t>
      </w:r>
      <w:r w:rsidR="00BD6073" w:rsidRPr="005E7E0B">
        <w:rPr>
          <w:rFonts w:cstheme="minorHAnsi"/>
          <w:sz w:val="22"/>
          <w:szCs w:val="22"/>
        </w:rPr>
        <w:t xml:space="preserve"> terminie określonym w Załączniku nr 4 do Re</w:t>
      </w:r>
      <w:r w:rsidR="00A8398F" w:rsidRPr="005E7E0B">
        <w:rPr>
          <w:rFonts w:cstheme="minorHAnsi"/>
          <w:sz w:val="22"/>
          <w:szCs w:val="22"/>
        </w:rPr>
        <w:t>gulaminu, w oparciu o uzyskane Wyniki P</w:t>
      </w:r>
      <w:r w:rsidR="00BD6073" w:rsidRPr="005E7E0B">
        <w:rPr>
          <w:rFonts w:cstheme="minorHAnsi"/>
          <w:sz w:val="22"/>
          <w:szCs w:val="22"/>
        </w:rPr>
        <w:t xml:space="preserve">rac badawczo-rozwojowych prowadzonych w Etapie I (zgodnie z zapisami w Tabeli </w:t>
      </w:r>
      <w:r w:rsidR="00A8398F" w:rsidRPr="005E7E0B">
        <w:rPr>
          <w:rFonts w:cstheme="minorHAnsi"/>
          <w:sz w:val="22"/>
          <w:szCs w:val="22"/>
        </w:rPr>
        <w:t>2</w:t>
      </w:r>
      <w:r w:rsidR="00BD6073" w:rsidRPr="005E7E0B">
        <w:rPr>
          <w:rFonts w:cstheme="minorHAnsi"/>
          <w:sz w:val="22"/>
          <w:szCs w:val="22"/>
        </w:rPr>
        <w:t xml:space="preserve"> z Załącznika nr 4 do Regulaminu).</w:t>
      </w:r>
      <w:r w:rsidR="00031C84" w:rsidRPr="005E7E0B">
        <w:rPr>
          <w:rFonts w:cstheme="minorHAnsi"/>
          <w:sz w:val="22"/>
          <w:szCs w:val="22"/>
        </w:rPr>
        <w:t xml:space="preserve"> </w:t>
      </w:r>
      <w:r w:rsidR="00BC135C" w:rsidRPr="005E7E0B">
        <w:rPr>
          <w:rFonts w:cstheme="minorHAnsi"/>
          <w:sz w:val="22"/>
          <w:szCs w:val="22"/>
        </w:rPr>
        <w:t>Z</w:t>
      </w:r>
      <w:r w:rsidR="00A8398F" w:rsidRPr="005E7E0B">
        <w:rPr>
          <w:rFonts w:cstheme="minorHAnsi"/>
          <w:sz w:val="22"/>
          <w:szCs w:val="22"/>
        </w:rPr>
        <w:t>łożony przez Wykonawcę Z</w:t>
      </w:r>
      <w:r w:rsidR="00031C84" w:rsidRPr="005E7E0B">
        <w:rPr>
          <w:rFonts w:cstheme="minorHAnsi"/>
          <w:sz w:val="22"/>
          <w:szCs w:val="22"/>
        </w:rPr>
        <w:t>aktualizowan</w:t>
      </w:r>
      <w:r w:rsidR="00A8398F" w:rsidRPr="005E7E0B">
        <w:rPr>
          <w:rFonts w:cstheme="minorHAnsi"/>
          <w:sz w:val="22"/>
          <w:szCs w:val="22"/>
        </w:rPr>
        <w:t>y</w:t>
      </w:r>
      <w:r w:rsidR="00031C84" w:rsidRPr="005E7E0B">
        <w:rPr>
          <w:rFonts w:cstheme="minorHAnsi"/>
          <w:sz w:val="22"/>
          <w:szCs w:val="22"/>
        </w:rPr>
        <w:t xml:space="preserve"> </w:t>
      </w:r>
      <w:r w:rsidR="00A8398F" w:rsidRPr="005E7E0B">
        <w:rPr>
          <w:rFonts w:cstheme="minorHAnsi"/>
          <w:sz w:val="22"/>
          <w:szCs w:val="22"/>
        </w:rPr>
        <w:t>Wniosek</w:t>
      </w:r>
      <w:r w:rsidR="00031C84" w:rsidRPr="005E7E0B">
        <w:rPr>
          <w:rFonts w:cstheme="minorHAnsi"/>
          <w:sz w:val="22"/>
          <w:szCs w:val="22"/>
        </w:rPr>
        <w:t xml:space="preserve"> jest następnie </w:t>
      </w:r>
      <w:r w:rsidR="00A8398F" w:rsidRPr="005E7E0B">
        <w:rPr>
          <w:rFonts w:cstheme="minorHAnsi"/>
          <w:sz w:val="22"/>
          <w:szCs w:val="22"/>
        </w:rPr>
        <w:t>poddawany</w:t>
      </w:r>
      <w:r w:rsidR="00031C84" w:rsidRPr="005E7E0B">
        <w:rPr>
          <w:rFonts w:cstheme="minorHAnsi"/>
          <w:sz w:val="22"/>
          <w:szCs w:val="22"/>
        </w:rPr>
        <w:t xml:space="preserve"> ocenie przez Zamawiającego.</w:t>
      </w:r>
    </w:p>
    <w:p w14:paraId="33188CBC" w14:textId="63DC81DE" w:rsidR="00BD6073" w:rsidRPr="005E7E0B" w:rsidRDefault="00BC135C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Zamawiający dokonuje oceny merytoryczne</w:t>
      </w:r>
      <w:r w:rsidR="00A8398F" w:rsidRPr="005E7E0B">
        <w:rPr>
          <w:rFonts w:cstheme="minorHAnsi"/>
          <w:sz w:val="22"/>
          <w:szCs w:val="22"/>
        </w:rPr>
        <w:t>j przeliczonego</w:t>
      </w:r>
      <w:r w:rsidR="003649F4" w:rsidRPr="005E7E0B">
        <w:rPr>
          <w:rFonts w:cstheme="minorHAnsi"/>
          <w:sz w:val="22"/>
          <w:szCs w:val="22"/>
        </w:rPr>
        <w:t xml:space="preserve"> </w:t>
      </w:r>
      <w:r w:rsidR="00A8398F" w:rsidRPr="005E7E0B">
        <w:rPr>
          <w:rFonts w:cstheme="minorHAnsi"/>
          <w:sz w:val="22"/>
          <w:szCs w:val="22"/>
        </w:rPr>
        <w:t>Z</w:t>
      </w:r>
      <w:r w:rsidR="003649F4" w:rsidRPr="005E7E0B">
        <w:rPr>
          <w:rFonts w:cstheme="minorHAnsi"/>
          <w:sz w:val="22"/>
          <w:szCs w:val="22"/>
        </w:rPr>
        <w:t>aktualizowane</w:t>
      </w:r>
      <w:r w:rsidR="00A8398F" w:rsidRPr="005E7E0B">
        <w:rPr>
          <w:rFonts w:cstheme="minorHAnsi"/>
          <w:sz w:val="22"/>
          <w:szCs w:val="22"/>
        </w:rPr>
        <w:t>go</w:t>
      </w:r>
      <w:r w:rsidR="003649F4" w:rsidRPr="005E7E0B">
        <w:rPr>
          <w:rFonts w:cstheme="minorHAnsi"/>
          <w:sz w:val="22"/>
          <w:szCs w:val="22"/>
        </w:rPr>
        <w:t xml:space="preserve"> </w:t>
      </w:r>
      <w:r w:rsidR="006B62B7" w:rsidRPr="005E7E0B">
        <w:rPr>
          <w:rFonts w:cstheme="minorHAnsi"/>
          <w:sz w:val="22"/>
          <w:szCs w:val="22"/>
        </w:rPr>
        <w:t>Wniosku danego Wnioskodawcy</w:t>
      </w:r>
      <w:r w:rsidRPr="005E7E0B">
        <w:rPr>
          <w:rFonts w:cstheme="minorHAnsi"/>
          <w:sz w:val="22"/>
          <w:szCs w:val="22"/>
        </w:rPr>
        <w:t xml:space="preserve"> pod kątem spełnienia Wymagań Obligat</w:t>
      </w:r>
      <w:r w:rsidR="003649F4" w:rsidRPr="005E7E0B">
        <w:rPr>
          <w:rFonts w:cstheme="minorHAnsi"/>
          <w:sz w:val="22"/>
          <w:szCs w:val="22"/>
        </w:rPr>
        <w:t>oryjnych i Wymagań Jakościowych</w:t>
      </w:r>
      <w:r w:rsidR="00554A7F" w:rsidRPr="005E7E0B">
        <w:rPr>
          <w:rFonts w:cstheme="minorHAnsi"/>
          <w:sz w:val="22"/>
          <w:szCs w:val="22"/>
        </w:rPr>
        <w:t xml:space="preserve"> oraz oceniając Kryteria Konkursowe</w:t>
      </w:r>
      <w:r w:rsidRPr="005E7E0B">
        <w:rPr>
          <w:rFonts w:cstheme="minorHAnsi"/>
          <w:sz w:val="22"/>
          <w:szCs w:val="22"/>
        </w:rPr>
        <w:t xml:space="preserve"> zgodnie z zasadami przedstawionymi w </w:t>
      </w:r>
      <w:r w:rsidRPr="005E7E0B">
        <w:rPr>
          <w:rFonts w:cstheme="minorHAnsi"/>
          <w:sz w:val="22"/>
          <w:szCs w:val="22"/>
        </w:rPr>
        <w:fldChar w:fldCharType="begin"/>
      </w:r>
      <w:r w:rsidRPr="005E7E0B">
        <w:rPr>
          <w:rFonts w:cstheme="minorHAnsi"/>
          <w:sz w:val="22"/>
          <w:szCs w:val="22"/>
        </w:rPr>
        <w:instrText xml:space="preserve"> REF _Ref57728892 \h  \* MERGEFORMAT </w:instrText>
      </w:r>
      <w:r w:rsidRPr="005E7E0B">
        <w:rPr>
          <w:rFonts w:cstheme="minorHAnsi"/>
          <w:sz w:val="22"/>
          <w:szCs w:val="22"/>
        </w:rPr>
      </w:r>
      <w:r w:rsidRPr="005E7E0B">
        <w:rPr>
          <w:rFonts w:cstheme="minorHAnsi"/>
          <w:sz w:val="22"/>
          <w:szCs w:val="22"/>
        </w:rPr>
        <w:fldChar w:fldCharType="separate"/>
      </w:r>
      <w:r w:rsidRPr="005E7E0B">
        <w:rPr>
          <w:rFonts w:cstheme="minorHAnsi"/>
          <w:sz w:val="22"/>
          <w:szCs w:val="22"/>
        </w:rPr>
        <w:t>Tabelach 1</w:t>
      </w:r>
      <w:r w:rsidRPr="005E7E0B">
        <w:rPr>
          <w:rFonts w:cstheme="minorHAnsi"/>
          <w:sz w:val="22"/>
          <w:szCs w:val="22"/>
        </w:rPr>
        <w:fldChar w:fldCharType="end"/>
      </w:r>
      <w:r w:rsidRPr="005E7E0B">
        <w:rPr>
          <w:rFonts w:cstheme="minorHAnsi"/>
          <w:sz w:val="22"/>
          <w:szCs w:val="22"/>
        </w:rPr>
        <w:t>,</w:t>
      </w:r>
      <w:r w:rsidR="001D58AC" w:rsidRPr="005E7E0B">
        <w:rPr>
          <w:rFonts w:cstheme="minorHAnsi"/>
          <w:sz w:val="22"/>
          <w:szCs w:val="22"/>
        </w:rPr>
        <w:t xml:space="preserve"> </w:t>
      </w:r>
      <w:r w:rsidR="001D58AC" w:rsidRPr="005E7E0B">
        <w:rPr>
          <w:rFonts w:cstheme="minorHAnsi"/>
          <w:sz w:val="22"/>
          <w:szCs w:val="22"/>
        </w:rPr>
        <w:fldChar w:fldCharType="begin"/>
      </w:r>
      <w:r w:rsidR="001D58AC" w:rsidRPr="005E7E0B">
        <w:rPr>
          <w:rFonts w:cstheme="minorHAnsi"/>
          <w:sz w:val="22"/>
          <w:szCs w:val="22"/>
        </w:rPr>
        <w:instrText xml:space="preserve"> REF _Ref58707791 \h </w:instrText>
      </w:r>
      <w:r w:rsidR="00A8398F" w:rsidRPr="005E7E0B">
        <w:rPr>
          <w:rFonts w:cstheme="minorHAnsi"/>
          <w:sz w:val="22"/>
          <w:szCs w:val="22"/>
        </w:rPr>
        <w:instrText xml:space="preserve"> \* MERGEFORMAT </w:instrText>
      </w:r>
      <w:r w:rsidR="001D58AC" w:rsidRPr="005E7E0B">
        <w:rPr>
          <w:rFonts w:cstheme="minorHAnsi"/>
          <w:sz w:val="22"/>
          <w:szCs w:val="22"/>
        </w:rPr>
      </w:r>
      <w:r w:rsidR="001D58AC" w:rsidRPr="005E7E0B">
        <w:rPr>
          <w:rFonts w:cstheme="minorHAnsi"/>
          <w:sz w:val="22"/>
          <w:szCs w:val="22"/>
        </w:rPr>
        <w:fldChar w:fldCharType="separate"/>
      </w:r>
      <w:r w:rsidR="001D58AC" w:rsidRPr="005E7E0B">
        <w:rPr>
          <w:rFonts w:cstheme="minorHAnsi"/>
          <w:sz w:val="22"/>
          <w:szCs w:val="22"/>
        </w:rPr>
        <w:t xml:space="preserve">2, </w:t>
      </w:r>
      <w:r w:rsidR="001D58AC" w:rsidRPr="005E7E0B">
        <w:rPr>
          <w:rFonts w:cstheme="minorHAnsi"/>
          <w:sz w:val="22"/>
          <w:szCs w:val="22"/>
        </w:rPr>
        <w:fldChar w:fldCharType="end"/>
      </w:r>
      <w:r w:rsidRPr="005E7E0B">
        <w:rPr>
          <w:rFonts w:cstheme="minorHAnsi"/>
          <w:sz w:val="22"/>
          <w:szCs w:val="22"/>
          <w:highlight w:val="yellow"/>
        </w:rPr>
        <w:fldChar w:fldCharType="begin"/>
      </w:r>
      <w:r w:rsidRPr="005E7E0B">
        <w:rPr>
          <w:rFonts w:cstheme="minorHAnsi"/>
          <w:sz w:val="22"/>
          <w:szCs w:val="22"/>
          <w:highlight w:val="yellow"/>
        </w:rPr>
        <w:instrText xml:space="preserve"> REF _Ref57740624 \h  \* MERGEFORMAT </w:instrText>
      </w:r>
      <w:r w:rsidRPr="005E7E0B">
        <w:rPr>
          <w:rFonts w:cstheme="minorHAnsi"/>
          <w:sz w:val="22"/>
          <w:szCs w:val="22"/>
          <w:highlight w:val="yellow"/>
        </w:rPr>
      </w:r>
      <w:r w:rsidRPr="005E7E0B">
        <w:rPr>
          <w:rFonts w:cstheme="minorHAnsi"/>
          <w:sz w:val="22"/>
          <w:szCs w:val="22"/>
          <w:highlight w:val="yellow"/>
        </w:rPr>
        <w:fldChar w:fldCharType="separate"/>
      </w:r>
      <w:r w:rsidRPr="005E7E0B">
        <w:rPr>
          <w:rFonts w:cstheme="minorHAnsi"/>
          <w:noProof/>
          <w:sz w:val="22"/>
          <w:szCs w:val="22"/>
        </w:rPr>
        <w:t>3</w:t>
      </w:r>
      <w:r w:rsidRPr="005E7E0B">
        <w:rPr>
          <w:rFonts w:cstheme="minorHAnsi"/>
          <w:sz w:val="22"/>
          <w:szCs w:val="22"/>
          <w:highlight w:val="yellow"/>
        </w:rPr>
        <w:fldChar w:fldCharType="end"/>
      </w:r>
      <w:r w:rsidRPr="005E7E0B">
        <w:rPr>
          <w:rFonts w:cstheme="minorHAnsi"/>
          <w:sz w:val="22"/>
          <w:szCs w:val="22"/>
        </w:rPr>
        <w:t>,</w:t>
      </w:r>
      <w:r w:rsidRPr="005E7E0B">
        <w:rPr>
          <w:rFonts w:cstheme="minorHAnsi"/>
          <w:sz w:val="22"/>
          <w:szCs w:val="22"/>
          <w:highlight w:val="yellow"/>
        </w:rPr>
        <w:fldChar w:fldCharType="begin"/>
      </w:r>
      <w:r w:rsidRPr="005E7E0B">
        <w:rPr>
          <w:rFonts w:cstheme="minorHAnsi"/>
          <w:sz w:val="22"/>
          <w:szCs w:val="22"/>
          <w:highlight w:val="yellow"/>
        </w:rPr>
        <w:instrText xml:space="preserve"> REF _Ref57740628 \h  \* MERGEFORMAT </w:instrText>
      </w:r>
      <w:r w:rsidRPr="005E7E0B">
        <w:rPr>
          <w:rFonts w:cstheme="minorHAnsi"/>
          <w:sz w:val="22"/>
          <w:szCs w:val="22"/>
          <w:highlight w:val="yellow"/>
        </w:rPr>
      </w:r>
      <w:r w:rsidRPr="005E7E0B">
        <w:rPr>
          <w:rFonts w:cstheme="minorHAnsi"/>
          <w:sz w:val="22"/>
          <w:szCs w:val="22"/>
          <w:highlight w:val="yellow"/>
        </w:rPr>
        <w:fldChar w:fldCharType="separate"/>
      </w:r>
      <w:r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noProof/>
          <w:sz w:val="22"/>
          <w:szCs w:val="22"/>
        </w:rPr>
        <w:t>4</w:t>
      </w:r>
      <w:r w:rsidRPr="005E7E0B">
        <w:rPr>
          <w:rFonts w:cstheme="minorHAnsi"/>
          <w:sz w:val="22"/>
          <w:szCs w:val="22"/>
          <w:highlight w:val="yellow"/>
        </w:rPr>
        <w:fldChar w:fldCharType="end"/>
      </w:r>
      <w:r w:rsidR="00A8398F" w:rsidRPr="005E7E0B">
        <w:rPr>
          <w:rFonts w:cstheme="minorHAnsi"/>
          <w:sz w:val="22"/>
          <w:szCs w:val="22"/>
        </w:rPr>
        <w:t>,</w:t>
      </w:r>
      <w:r w:rsidR="000455BE" w:rsidRPr="005E7E0B">
        <w:rPr>
          <w:rFonts w:cstheme="minorHAnsi"/>
          <w:sz w:val="22"/>
          <w:szCs w:val="22"/>
        </w:rPr>
        <w:t xml:space="preserve"> powyżej</w:t>
      </w:r>
      <w:r w:rsidR="00B501F3" w:rsidRPr="005E7E0B">
        <w:rPr>
          <w:rFonts w:cstheme="minorHAnsi"/>
          <w:sz w:val="22"/>
          <w:szCs w:val="22"/>
        </w:rPr>
        <w:t>, stosując je z uwzględnieniem</w:t>
      </w:r>
      <w:r w:rsidR="00CE63B4" w:rsidRPr="005E7E0B">
        <w:rPr>
          <w:rFonts w:cstheme="minorHAnsi"/>
          <w:sz w:val="22"/>
          <w:szCs w:val="22"/>
        </w:rPr>
        <w:t>,</w:t>
      </w:r>
      <w:r w:rsidR="00B501F3" w:rsidRPr="005E7E0B">
        <w:rPr>
          <w:rFonts w:cstheme="minorHAnsi"/>
          <w:sz w:val="22"/>
          <w:szCs w:val="22"/>
        </w:rPr>
        <w:t xml:space="preserve"> że odnoszą się nie do Wniosku</w:t>
      </w:r>
      <w:r w:rsidR="00CE63B4" w:rsidRPr="005E7E0B">
        <w:rPr>
          <w:rFonts w:cstheme="minorHAnsi"/>
          <w:sz w:val="22"/>
          <w:szCs w:val="22"/>
        </w:rPr>
        <w:t>,</w:t>
      </w:r>
      <w:r w:rsidR="00B501F3" w:rsidRPr="005E7E0B">
        <w:rPr>
          <w:rFonts w:cstheme="minorHAnsi"/>
          <w:sz w:val="22"/>
          <w:szCs w:val="22"/>
        </w:rPr>
        <w:t xml:space="preserve"> a </w:t>
      </w:r>
      <w:r w:rsidR="00E55A22" w:rsidRPr="005E7E0B">
        <w:rPr>
          <w:rFonts w:cstheme="minorHAnsi"/>
          <w:sz w:val="22"/>
          <w:szCs w:val="22"/>
        </w:rPr>
        <w:t>Zaktualizowanego Wniosku</w:t>
      </w:r>
      <w:r w:rsidR="00264DB7" w:rsidRPr="005E7E0B">
        <w:rPr>
          <w:rFonts w:cstheme="minorHAnsi"/>
          <w:sz w:val="22"/>
          <w:szCs w:val="22"/>
        </w:rPr>
        <w:t xml:space="preserve"> oraz pomijając Kryterium Konkursowe "</w:t>
      </w:r>
      <w:r w:rsidR="00264DB7" w:rsidRPr="005E7E0B">
        <w:rPr>
          <w:rFonts w:cstheme="minorHAnsi"/>
        </w:rPr>
        <w:t xml:space="preserve"> </w:t>
      </w:r>
      <w:r w:rsidR="00264DB7" w:rsidRPr="005E7E0B">
        <w:rPr>
          <w:rFonts w:cstheme="minorHAnsi"/>
          <w:sz w:val="22"/>
          <w:szCs w:val="22"/>
        </w:rPr>
        <w:t>Cena za realizację Etapu I”</w:t>
      </w:r>
      <w:r w:rsidR="761C1676" w:rsidRPr="005E7E0B">
        <w:rPr>
          <w:rFonts w:cstheme="minorHAnsi"/>
          <w:sz w:val="22"/>
          <w:szCs w:val="22"/>
        </w:rPr>
        <w:t>.</w:t>
      </w:r>
    </w:p>
    <w:p w14:paraId="3D7D3B93" w14:textId="4EA5B63F" w:rsidR="0D0B57F9" w:rsidRPr="005E7E0B" w:rsidRDefault="0D0B57F9" w:rsidP="00F0641A">
      <w:pPr>
        <w:numPr>
          <w:ilvl w:val="1"/>
          <w:numId w:val="30"/>
        </w:numPr>
        <w:spacing w:after="160" w:line="259" w:lineRule="auto"/>
        <w:outlineLvl w:val="2"/>
        <w:rPr>
          <w:rFonts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 xml:space="preserve">Wynik oceny merytorycznej Wyników Prac </w:t>
      </w:r>
      <w:r w:rsidR="006C615F" w:rsidRPr="005E7E0B">
        <w:rPr>
          <w:rFonts w:eastAsia="Calibri" w:cstheme="minorHAnsi"/>
          <w:color w:val="C00000"/>
          <w:sz w:val="26"/>
          <w:szCs w:val="26"/>
        </w:rPr>
        <w:t xml:space="preserve">B+R </w:t>
      </w:r>
      <w:r w:rsidRPr="005E7E0B">
        <w:rPr>
          <w:rFonts w:eastAsia="Calibri" w:cstheme="minorHAnsi"/>
          <w:color w:val="C00000"/>
          <w:sz w:val="26"/>
          <w:szCs w:val="26"/>
        </w:rPr>
        <w:t>Etapu I</w:t>
      </w:r>
    </w:p>
    <w:p w14:paraId="4808E42E" w14:textId="10C7D259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 xml:space="preserve">Wynik oceny merytorycznej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cstheme="minorHAnsi"/>
          <w:sz w:val="22"/>
          <w:szCs w:val="22"/>
        </w:rPr>
        <w:t xml:space="preserve">Etapu I </w:t>
      </w:r>
      <w:r w:rsidR="095DB14A" w:rsidRPr="005E7E0B">
        <w:rPr>
          <w:rFonts w:cstheme="minorHAnsi"/>
          <w:sz w:val="22"/>
          <w:szCs w:val="22"/>
        </w:rPr>
        <w:t>Uczestnika Przedsięwzięcia</w:t>
      </w:r>
      <w:r w:rsidRPr="005E7E0B">
        <w:rPr>
          <w:rFonts w:cstheme="minorHAnsi"/>
          <w:sz w:val="22"/>
          <w:szCs w:val="22"/>
        </w:rPr>
        <w:t xml:space="preserve"> będzie liczony jako suma punktów uzyskanych</w:t>
      </w:r>
      <w:r w:rsidR="00A8398F" w:rsidRPr="005E7E0B">
        <w:rPr>
          <w:rFonts w:cstheme="minorHAnsi"/>
          <w:sz w:val="22"/>
          <w:szCs w:val="22"/>
        </w:rPr>
        <w:t xml:space="preserve"> przez Z</w:t>
      </w:r>
      <w:r w:rsidR="007E25E2" w:rsidRPr="005E7E0B">
        <w:rPr>
          <w:rFonts w:cstheme="minorHAnsi"/>
          <w:sz w:val="22"/>
          <w:szCs w:val="22"/>
        </w:rPr>
        <w:t>aktualizowan</w:t>
      </w:r>
      <w:r w:rsidR="00A8398F" w:rsidRPr="005E7E0B">
        <w:rPr>
          <w:rFonts w:cstheme="minorHAnsi"/>
          <w:sz w:val="22"/>
          <w:szCs w:val="22"/>
        </w:rPr>
        <w:t>y</w:t>
      </w:r>
      <w:r w:rsidR="007E25E2" w:rsidRPr="005E7E0B">
        <w:rPr>
          <w:rFonts w:cstheme="minorHAnsi"/>
          <w:sz w:val="22"/>
          <w:szCs w:val="22"/>
        </w:rPr>
        <w:t xml:space="preserve"> </w:t>
      </w:r>
      <w:r w:rsidR="00A8398F" w:rsidRPr="005E7E0B">
        <w:rPr>
          <w:rFonts w:cstheme="minorHAnsi"/>
          <w:sz w:val="22"/>
          <w:szCs w:val="22"/>
        </w:rPr>
        <w:t>Wniosek</w:t>
      </w:r>
      <w:r w:rsidR="007E25E2" w:rsidRPr="005E7E0B">
        <w:rPr>
          <w:rFonts w:cstheme="minorHAnsi"/>
          <w:sz w:val="22"/>
          <w:szCs w:val="22"/>
        </w:rPr>
        <w:t xml:space="preserve"> Wykonawcy</w:t>
      </w:r>
      <w:r w:rsidRPr="005E7E0B">
        <w:rPr>
          <w:rFonts w:cstheme="minorHAnsi"/>
          <w:sz w:val="22"/>
          <w:szCs w:val="22"/>
        </w:rPr>
        <w:t xml:space="preserve"> w ramach </w:t>
      </w:r>
      <w:r w:rsidR="00554A7F" w:rsidRPr="005E7E0B">
        <w:rPr>
          <w:rFonts w:cstheme="minorHAnsi"/>
          <w:sz w:val="22"/>
          <w:szCs w:val="22"/>
        </w:rPr>
        <w:t>Kryteriów</w:t>
      </w:r>
      <w:r w:rsidR="7D1C1590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 xml:space="preserve">Konkursowych, </w:t>
      </w:r>
      <w:r w:rsidR="008309B3" w:rsidRPr="005E7E0B">
        <w:rPr>
          <w:rFonts w:cstheme="minorHAnsi"/>
          <w:sz w:val="22"/>
          <w:szCs w:val="22"/>
        </w:rPr>
        <w:t xml:space="preserve">punktów uzyskanych w ramach oceny innych </w:t>
      </w:r>
      <w:r w:rsidR="3D057394" w:rsidRPr="005E7E0B">
        <w:rPr>
          <w:rFonts w:cstheme="minorHAnsi"/>
          <w:sz w:val="22"/>
          <w:szCs w:val="22"/>
        </w:rPr>
        <w:t>wymaganych elementów Wniosku (Wymagań Jakościowych)</w:t>
      </w:r>
      <w:r w:rsidR="008309B3" w:rsidRPr="005E7E0B">
        <w:rPr>
          <w:rFonts w:cstheme="minorHAnsi"/>
          <w:sz w:val="22"/>
          <w:szCs w:val="22"/>
        </w:rPr>
        <w:t>,</w:t>
      </w:r>
      <w:r w:rsidRPr="005E7E0B">
        <w:rPr>
          <w:rFonts w:cstheme="minorHAnsi"/>
          <w:sz w:val="22"/>
          <w:szCs w:val="22"/>
        </w:rPr>
        <w:t xml:space="preserve"> pomnożonych odpowiednio przez wagi nadane zgodnie z Tabelą </w:t>
      </w:r>
      <w:r w:rsidR="00554A7F" w:rsidRPr="005E7E0B">
        <w:rPr>
          <w:rFonts w:cstheme="minorHAnsi"/>
          <w:sz w:val="22"/>
          <w:szCs w:val="22"/>
        </w:rPr>
        <w:t>6</w:t>
      </w:r>
      <w:r w:rsidR="009A2DEA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>poniżej:</w:t>
      </w:r>
    </w:p>
    <w:p w14:paraId="18269746" w14:textId="4C62C9AC" w:rsidR="00BD6073" w:rsidRPr="005E7E0B" w:rsidRDefault="4E509943" w:rsidP="00F0641A">
      <w:pPr>
        <w:pStyle w:val="Legenda"/>
        <w:keepNext/>
        <w:spacing w:after="160" w:line="259" w:lineRule="auto"/>
        <w:jc w:val="both"/>
        <w:rPr>
          <w:rFonts w:cstheme="minorHAnsi"/>
        </w:rPr>
      </w:pPr>
      <w:r w:rsidRPr="005E7E0B">
        <w:rPr>
          <w:rFonts w:cstheme="minorHAnsi"/>
        </w:rPr>
        <w:t xml:space="preserve">Tabela </w:t>
      </w:r>
      <w:r w:rsidR="00554A7F" w:rsidRPr="005E7E0B">
        <w:rPr>
          <w:rFonts w:cstheme="minorHAnsi"/>
        </w:rPr>
        <w:t>6</w:t>
      </w:r>
      <w:r w:rsidRPr="005E7E0B">
        <w:rPr>
          <w:rFonts w:cstheme="minorHAnsi"/>
        </w:rPr>
        <w:t xml:space="preserve">. </w:t>
      </w:r>
      <w:r w:rsidR="00BD6073" w:rsidRPr="005E7E0B">
        <w:rPr>
          <w:rFonts w:cstheme="minorHAnsi"/>
        </w:rPr>
        <w:t>Wagi poszczególnych składników Wyniku oceny merytorycznej Wyników Prac</w:t>
      </w:r>
      <w:r w:rsidR="006C615F" w:rsidRPr="005E7E0B">
        <w:rPr>
          <w:rFonts w:cstheme="minorHAnsi"/>
        </w:rPr>
        <w:t xml:space="preserve"> B+R</w:t>
      </w:r>
      <w:r w:rsidR="00BD6073" w:rsidRPr="005E7E0B">
        <w:rPr>
          <w:rFonts w:cstheme="minorHAnsi"/>
        </w:rPr>
        <w:t xml:space="preserve"> Etapu I</w:t>
      </w:r>
      <w:r w:rsidR="00A8398F" w:rsidRPr="005E7E0B">
        <w:rPr>
          <w:rFonts w:cstheme="minorHAnsi"/>
        </w:rPr>
        <w:t xml:space="preserve"> dla Strumienia „Bateria”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5E7E0B" w14:paraId="276AFD21" w14:textId="77777777" w:rsidTr="2B7CE50F">
        <w:trPr>
          <w:cantSplit/>
          <w:jc w:val="center"/>
        </w:trPr>
        <w:tc>
          <w:tcPr>
            <w:tcW w:w="4961" w:type="dxa"/>
            <w:shd w:val="clear" w:color="auto" w:fill="BDD6EE" w:themeFill="accent5" w:themeFillTint="66"/>
            <w:vAlign w:val="center"/>
          </w:tcPr>
          <w:p w14:paraId="1B8614C0" w14:textId="5AF30D61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 xml:space="preserve">Składnik Wyniku oceny merytorycznej Wyników Prac </w:t>
            </w:r>
            <w:r w:rsidR="006C615F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5E7E0B">
              <w:rPr>
                <w:rFonts w:asciiTheme="minorHAnsi" w:hAnsiTheme="minorHAnsi" w:cstheme="minorHAnsi"/>
              </w:rPr>
              <w:t>Etapu I</w:t>
            </w:r>
          </w:p>
        </w:tc>
        <w:tc>
          <w:tcPr>
            <w:tcW w:w="2410" w:type="dxa"/>
            <w:shd w:val="clear" w:color="auto" w:fill="BDD6EE" w:themeFill="accent5" w:themeFillTint="66"/>
            <w:vAlign w:val="center"/>
          </w:tcPr>
          <w:p w14:paraId="01D6C5B2" w14:textId="77777777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 xml:space="preserve">Waga </w:t>
            </w:r>
          </w:p>
        </w:tc>
      </w:tr>
      <w:tr w:rsidR="00BD6073" w:rsidRPr="005E7E0B" w14:paraId="2B78AA0B" w14:textId="77777777" w:rsidTr="2B7CE50F">
        <w:trPr>
          <w:cantSplit/>
          <w:jc w:val="center"/>
        </w:trPr>
        <w:tc>
          <w:tcPr>
            <w:tcW w:w="4961" w:type="dxa"/>
            <w:vAlign w:val="center"/>
          </w:tcPr>
          <w:p w14:paraId="4E7DAF0F" w14:textId="3510836E" w:rsidR="00BD6073" w:rsidRPr="005E7E0B" w:rsidRDefault="00BD6073" w:rsidP="00F0641A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  <w:i/>
                <w:iCs/>
              </w:rPr>
              <w:t>P</w:t>
            </w:r>
            <w:r w:rsidR="0C89DFEF" w:rsidRPr="005E7E0B">
              <w:rPr>
                <w:rFonts w:asciiTheme="minorHAnsi" w:hAnsiTheme="minorHAnsi" w:cstheme="minorHAnsi"/>
                <w:i/>
                <w:iCs/>
              </w:rPr>
              <w:t>W</w:t>
            </w:r>
            <w:r w:rsidRPr="005E7E0B">
              <w:rPr>
                <w:rFonts w:asciiTheme="minorHAnsi" w:hAnsiTheme="minorHAnsi" w:cstheme="minorHAnsi"/>
                <w:i/>
                <w:iCs/>
              </w:rPr>
              <w:t>K</w:t>
            </w:r>
            <w:r w:rsidRPr="005E7E0B">
              <w:rPr>
                <w:rFonts w:asciiTheme="minorHAnsi" w:hAnsiTheme="minorHAnsi" w:cstheme="minorHAnsi"/>
              </w:rPr>
              <w:t xml:space="preserve"> - Wynik oceny pod kątem </w:t>
            </w:r>
            <w:r w:rsidR="3646003D" w:rsidRPr="005E7E0B">
              <w:rPr>
                <w:rFonts w:asciiTheme="minorHAnsi" w:hAnsiTheme="minorHAnsi" w:cstheme="minorHAnsi"/>
              </w:rPr>
              <w:t xml:space="preserve">Wymagań </w:t>
            </w:r>
            <w:r w:rsidRPr="005E7E0B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46B1BBA6" w14:textId="45E1FC62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0,</w:t>
            </w:r>
            <w:r w:rsidR="0F5A490A" w:rsidRPr="005E7E0B">
              <w:rPr>
                <w:rFonts w:asciiTheme="minorHAnsi" w:hAnsiTheme="minorHAnsi" w:cstheme="minorHAnsi"/>
              </w:rPr>
              <w:t>70</w:t>
            </w:r>
          </w:p>
        </w:tc>
      </w:tr>
      <w:tr w:rsidR="00BD6073" w:rsidRPr="005E7E0B" w14:paraId="153B9EB7" w14:textId="77777777" w:rsidTr="2B7CE50F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64F31BC5" w:rsidR="00BD6073" w:rsidRPr="005E7E0B" w:rsidRDefault="00BD6073" w:rsidP="00F0641A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  <w:i/>
                <w:iCs/>
              </w:rPr>
              <w:t>P</w:t>
            </w:r>
            <w:r w:rsidR="1C2CD7FC" w:rsidRPr="005E7E0B">
              <w:rPr>
                <w:rFonts w:asciiTheme="minorHAnsi" w:hAnsiTheme="minorHAnsi" w:cstheme="minorHAnsi"/>
                <w:i/>
                <w:iCs/>
              </w:rPr>
              <w:t>IEW</w:t>
            </w:r>
            <w:r w:rsidRPr="005E7E0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5E7E0B">
              <w:rPr>
                <w:rFonts w:asciiTheme="minorHAnsi" w:hAnsiTheme="minorHAnsi" w:cstheme="minorHAnsi"/>
              </w:rPr>
              <w:t xml:space="preserve">- </w:t>
            </w:r>
            <w:r w:rsidR="2E09F1CD" w:rsidRPr="005E7E0B">
              <w:rPr>
                <w:rFonts w:asciiTheme="minorHAnsi" w:hAnsiTheme="minorHAnsi" w:cstheme="minorHAnsi"/>
              </w:rPr>
              <w:t>Wynik oceny badanego Wniosku pod kątem spełnienia innych wymagań Wniosku</w:t>
            </w:r>
            <w:r w:rsidR="16DDEDE9" w:rsidRPr="005E7E0B">
              <w:rPr>
                <w:rFonts w:asciiTheme="minorHAnsi" w:hAnsiTheme="minorHAnsi" w:cstheme="minorHAnsi"/>
              </w:rPr>
              <w:t xml:space="preserve"> – Wymagań Jakościowych</w:t>
            </w:r>
          </w:p>
        </w:tc>
        <w:tc>
          <w:tcPr>
            <w:tcW w:w="2410" w:type="dxa"/>
            <w:vAlign w:val="center"/>
          </w:tcPr>
          <w:p w14:paraId="7938DB22" w14:textId="374DDCCA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0,</w:t>
            </w:r>
            <w:r w:rsidR="7BFD646E" w:rsidRPr="005E7E0B">
              <w:rPr>
                <w:rFonts w:asciiTheme="minorHAnsi" w:hAnsiTheme="minorHAnsi" w:cstheme="minorHAnsi"/>
              </w:rPr>
              <w:t>3</w:t>
            </w:r>
            <w:r w:rsidR="57A6E614" w:rsidRPr="005E7E0B">
              <w:rPr>
                <w:rFonts w:asciiTheme="minorHAnsi" w:hAnsiTheme="minorHAnsi" w:cstheme="minorHAnsi"/>
              </w:rPr>
              <w:t>0</w:t>
            </w:r>
          </w:p>
        </w:tc>
      </w:tr>
    </w:tbl>
    <w:p w14:paraId="00DF0225" w14:textId="09BAA181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</w:p>
    <w:p w14:paraId="0661E357" w14:textId="5EB7FC52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Wynik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cstheme="minorHAnsi"/>
          <w:sz w:val="22"/>
          <w:szCs w:val="22"/>
        </w:rPr>
        <w:t xml:space="preserve"> Etapu I danego Wykonawcy będzie obliczany zgodnie ze wzorem poniżej:</w:t>
      </w:r>
    </w:p>
    <w:p w14:paraId="745B4649" w14:textId="45A9A72E" w:rsidR="00BD6073" w:rsidRPr="005E7E0B" w:rsidRDefault="1257940F" w:rsidP="00F0641A">
      <w:pPr>
        <w:spacing w:after="160" w:line="259" w:lineRule="auto"/>
        <w:jc w:val="center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W</w:t>
      </w:r>
      <w:r w:rsidRPr="005E7E0B">
        <w:rPr>
          <w:rFonts w:cstheme="minorHAnsi"/>
          <w:sz w:val="22"/>
          <w:szCs w:val="22"/>
          <w:vertAlign w:val="subscript"/>
        </w:rPr>
        <w:t>EI Wyk</w:t>
      </w:r>
      <w:r w:rsidRPr="005E7E0B">
        <w:rPr>
          <w:rFonts w:cstheme="minorHAnsi"/>
          <w:sz w:val="22"/>
          <w:szCs w:val="22"/>
        </w:rPr>
        <w:t>=(0,</w:t>
      </w:r>
      <w:r w:rsidR="081EC8E4" w:rsidRPr="005E7E0B">
        <w:rPr>
          <w:rFonts w:cstheme="minorHAnsi"/>
          <w:sz w:val="22"/>
          <w:szCs w:val="22"/>
        </w:rPr>
        <w:t>7</w:t>
      </w:r>
      <w:r w:rsidRPr="005E7E0B">
        <w:rPr>
          <w:rFonts w:cstheme="minorHAnsi"/>
          <w:sz w:val="22"/>
          <w:szCs w:val="22"/>
        </w:rPr>
        <w:t>0</w:t>
      </w:r>
      <w:r w:rsidRPr="005E7E0B">
        <w:rPr>
          <w:rFonts w:ascii="Cambria Math" w:hAnsi="Cambria Math" w:cs="Cambria Math"/>
          <w:sz w:val="22"/>
          <w:szCs w:val="22"/>
        </w:rPr>
        <w:t>∗</w:t>
      </w:r>
      <w:r w:rsidRPr="005E7E0B">
        <w:rPr>
          <w:rFonts w:cstheme="minorHAnsi"/>
          <w:sz w:val="22"/>
          <w:szCs w:val="22"/>
        </w:rPr>
        <w:t>PWK)</w:t>
      </w:r>
      <w:r w:rsidR="75A7DD4A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>+</w:t>
      </w:r>
      <w:r w:rsidR="75A7DD4A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>(0,</w:t>
      </w:r>
      <w:r w:rsidR="61B62496" w:rsidRPr="005E7E0B">
        <w:rPr>
          <w:rFonts w:cstheme="minorHAnsi"/>
          <w:sz w:val="22"/>
          <w:szCs w:val="22"/>
        </w:rPr>
        <w:t>3</w:t>
      </w:r>
      <w:r w:rsidRPr="005E7E0B">
        <w:rPr>
          <w:rFonts w:cstheme="minorHAnsi"/>
          <w:sz w:val="22"/>
          <w:szCs w:val="22"/>
        </w:rPr>
        <w:t>0</w:t>
      </w:r>
      <w:r w:rsidRPr="005E7E0B">
        <w:rPr>
          <w:rFonts w:ascii="Cambria Math" w:hAnsi="Cambria Math" w:cs="Cambria Math"/>
          <w:sz w:val="22"/>
          <w:szCs w:val="22"/>
        </w:rPr>
        <w:t>∗</w:t>
      </w:r>
      <w:r w:rsidRPr="005E7E0B">
        <w:rPr>
          <w:rFonts w:cstheme="minorHAnsi"/>
          <w:sz w:val="22"/>
          <w:szCs w:val="22"/>
        </w:rPr>
        <w:t>PIEW)</w:t>
      </w:r>
    </w:p>
    <w:p w14:paraId="6CA4675E" w14:textId="77777777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</w:rPr>
      </w:pPr>
      <w:r w:rsidRPr="005E7E0B">
        <w:rPr>
          <w:rFonts w:cstheme="minorHAnsi"/>
          <w:sz w:val="22"/>
        </w:rPr>
        <w:t>gdzie:</w:t>
      </w:r>
    </w:p>
    <w:p w14:paraId="7A1E840C" w14:textId="5F384A21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W</w:t>
      </w:r>
      <w:r w:rsidRPr="005E7E0B">
        <w:rPr>
          <w:rFonts w:cstheme="minorHAnsi"/>
          <w:i/>
          <w:iCs/>
          <w:sz w:val="22"/>
          <w:szCs w:val="22"/>
          <w:vertAlign w:val="subscript"/>
        </w:rPr>
        <w:t>EI Wyk</w:t>
      </w:r>
      <w:r w:rsidRPr="005E7E0B">
        <w:rPr>
          <w:rFonts w:cstheme="minorHAnsi"/>
          <w:sz w:val="22"/>
          <w:szCs w:val="22"/>
        </w:rPr>
        <w:t xml:space="preserve"> – Wynik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cstheme="minorHAnsi"/>
          <w:sz w:val="22"/>
          <w:szCs w:val="22"/>
        </w:rPr>
        <w:t xml:space="preserve"> Etapu I danego </w:t>
      </w:r>
      <w:r w:rsidR="65610C01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>określony jako liczba punktów,</w:t>
      </w:r>
    </w:p>
    <w:p w14:paraId="7FBCA6C8" w14:textId="330AEE5C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P</w:t>
      </w:r>
      <w:r w:rsidR="2F84804C" w:rsidRPr="005E7E0B">
        <w:rPr>
          <w:rFonts w:cstheme="minorHAnsi"/>
          <w:i/>
          <w:iCs/>
          <w:sz w:val="22"/>
          <w:szCs w:val="22"/>
        </w:rPr>
        <w:t>W</w:t>
      </w:r>
      <w:r w:rsidRPr="005E7E0B">
        <w:rPr>
          <w:rFonts w:cstheme="minorHAnsi"/>
          <w:i/>
          <w:iCs/>
          <w:sz w:val="22"/>
          <w:szCs w:val="22"/>
        </w:rPr>
        <w:t>K</w:t>
      </w:r>
      <w:r w:rsidRPr="005E7E0B">
        <w:rPr>
          <w:rFonts w:cstheme="minorHAnsi"/>
          <w:sz w:val="22"/>
          <w:szCs w:val="22"/>
        </w:rPr>
        <w:t xml:space="preserve"> – Wynik oceny badanego </w:t>
      </w:r>
      <w:r w:rsidR="50FC7940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 xml:space="preserve">pod kątem </w:t>
      </w:r>
      <w:r w:rsidR="00554A7F" w:rsidRPr="005E7E0B">
        <w:rPr>
          <w:rFonts w:cstheme="minorHAnsi"/>
          <w:sz w:val="22"/>
          <w:szCs w:val="22"/>
        </w:rPr>
        <w:t>Kryteriów</w:t>
      </w:r>
      <w:r w:rsidR="6EC1F675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 xml:space="preserve">Konkursowych, liczony jako suma punktów uzyskanych w ramach </w:t>
      </w:r>
      <w:r w:rsidR="00554A7F" w:rsidRPr="005E7E0B">
        <w:rPr>
          <w:rFonts w:cstheme="minorHAnsi"/>
          <w:sz w:val="22"/>
          <w:szCs w:val="22"/>
        </w:rPr>
        <w:t xml:space="preserve">Kryteriów </w:t>
      </w:r>
      <w:r w:rsidRPr="005E7E0B">
        <w:rPr>
          <w:rFonts w:cstheme="minorHAnsi"/>
          <w:sz w:val="22"/>
          <w:szCs w:val="22"/>
        </w:rPr>
        <w:t>Konkursowych,</w:t>
      </w:r>
    </w:p>
    <w:p w14:paraId="41BB026C" w14:textId="7CE6FE3B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P</w:t>
      </w:r>
      <w:r w:rsidR="2907479D" w:rsidRPr="005E7E0B">
        <w:rPr>
          <w:rFonts w:cstheme="minorHAnsi"/>
          <w:i/>
          <w:iCs/>
          <w:sz w:val="22"/>
          <w:szCs w:val="22"/>
        </w:rPr>
        <w:t>IEW</w:t>
      </w:r>
      <w:r w:rsidRPr="005E7E0B">
        <w:rPr>
          <w:rFonts w:cstheme="minorHAnsi"/>
          <w:sz w:val="22"/>
          <w:szCs w:val="22"/>
        </w:rPr>
        <w:t xml:space="preserve"> – Wynik oceny badanego </w:t>
      </w:r>
      <w:r w:rsidR="21CCBD5A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 xml:space="preserve">pod kątem </w:t>
      </w:r>
      <w:r w:rsidR="003A1FE0" w:rsidRPr="005E7E0B">
        <w:rPr>
          <w:rFonts w:cstheme="minorHAnsi"/>
          <w:sz w:val="22"/>
          <w:szCs w:val="22"/>
        </w:rPr>
        <w:t>spełnienia</w:t>
      </w:r>
      <w:r w:rsidR="00E63AAF" w:rsidRPr="005E7E0B">
        <w:rPr>
          <w:rFonts w:cstheme="minorHAnsi"/>
          <w:sz w:val="22"/>
          <w:szCs w:val="22"/>
        </w:rPr>
        <w:t xml:space="preserve"> </w:t>
      </w:r>
      <w:r w:rsidR="000979C7" w:rsidRPr="005E7E0B">
        <w:rPr>
          <w:rFonts w:cstheme="minorHAnsi"/>
          <w:sz w:val="22"/>
          <w:szCs w:val="22"/>
        </w:rPr>
        <w:t>Wymagań Jakościowych</w:t>
      </w:r>
      <w:r w:rsidRPr="005E7E0B">
        <w:rPr>
          <w:rFonts w:cstheme="minorHAnsi"/>
          <w:sz w:val="22"/>
          <w:szCs w:val="22"/>
        </w:rPr>
        <w:t xml:space="preserve">, liczony jako suma punktów uzyskanych w ramach </w:t>
      </w:r>
      <w:r w:rsidR="00A22A8A" w:rsidRPr="005E7E0B">
        <w:rPr>
          <w:rFonts w:cstheme="minorHAnsi"/>
          <w:sz w:val="22"/>
          <w:szCs w:val="22"/>
        </w:rPr>
        <w:t>innych elementów Z</w:t>
      </w:r>
      <w:r w:rsidR="00E63AAF" w:rsidRPr="005E7E0B">
        <w:rPr>
          <w:rFonts w:cstheme="minorHAnsi"/>
          <w:sz w:val="22"/>
          <w:szCs w:val="22"/>
        </w:rPr>
        <w:t>aktualizowane</w:t>
      </w:r>
      <w:r w:rsidR="00A22A8A" w:rsidRPr="005E7E0B">
        <w:rPr>
          <w:rFonts w:cstheme="minorHAnsi"/>
          <w:sz w:val="22"/>
          <w:szCs w:val="22"/>
        </w:rPr>
        <w:t>go</w:t>
      </w:r>
      <w:r w:rsidR="00E63AAF" w:rsidRPr="005E7E0B">
        <w:rPr>
          <w:rFonts w:cstheme="minorHAnsi"/>
          <w:sz w:val="22"/>
          <w:szCs w:val="22"/>
        </w:rPr>
        <w:t xml:space="preserve"> </w:t>
      </w:r>
      <w:r w:rsidR="00A22A8A" w:rsidRPr="005E7E0B">
        <w:rPr>
          <w:rFonts w:cstheme="minorHAnsi"/>
          <w:sz w:val="22"/>
          <w:szCs w:val="22"/>
        </w:rPr>
        <w:t>Wniosku</w:t>
      </w:r>
      <w:r w:rsidRPr="005E7E0B">
        <w:rPr>
          <w:rFonts w:cstheme="minorHAnsi"/>
          <w:sz w:val="22"/>
          <w:szCs w:val="22"/>
        </w:rPr>
        <w:t>.</w:t>
      </w:r>
    </w:p>
    <w:p w14:paraId="3E58C76B" w14:textId="56BECD9D" w:rsidR="00BD6073" w:rsidRPr="005E7E0B" w:rsidRDefault="00BD6073" w:rsidP="00F0641A">
      <w:pPr>
        <w:spacing w:after="160" w:line="259" w:lineRule="auto"/>
        <w:jc w:val="both"/>
        <w:rPr>
          <w:rFonts w:eastAsiaTheme="majorEastAsia"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lastRenderedPageBreak/>
        <w:t xml:space="preserve">W przypadku uzyskania przez </w:t>
      </w:r>
      <w:r w:rsidR="006D26C8" w:rsidRPr="005E7E0B">
        <w:rPr>
          <w:rFonts w:cstheme="minorHAnsi"/>
          <w:sz w:val="22"/>
          <w:szCs w:val="22"/>
        </w:rPr>
        <w:t>Uczestników Przedsięwzięcia</w:t>
      </w:r>
      <w:r w:rsidRPr="005E7E0B">
        <w:rPr>
          <w:rFonts w:cstheme="minorHAnsi"/>
          <w:sz w:val="22"/>
          <w:szCs w:val="22"/>
        </w:rPr>
        <w:t xml:space="preserve"> identycznej liczby punktów w ramach oceny merytorycznej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cstheme="minorHAnsi"/>
          <w:sz w:val="22"/>
          <w:szCs w:val="22"/>
        </w:rPr>
        <w:t xml:space="preserve">Etapu I, decydować będzie liczba punktów uzyskanych w dla wskazanych poniżej </w:t>
      </w:r>
      <w:r w:rsidR="00554A7F" w:rsidRPr="005E7E0B">
        <w:rPr>
          <w:rFonts w:cstheme="minorHAnsi"/>
          <w:sz w:val="22"/>
          <w:szCs w:val="22"/>
        </w:rPr>
        <w:t xml:space="preserve">Kryteriów </w:t>
      </w:r>
      <w:r w:rsidRPr="005E7E0B">
        <w:rPr>
          <w:rFonts w:cstheme="minorHAnsi"/>
          <w:sz w:val="22"/>
          <w:szCs w:val="22"/>
        </w:rPr>
        <w:t>Konkursowych:</w:t>
      </w:r>
      <w:r w:rsidRPr="005E7E0B">
        <w:rPr>
          <w:rFonts w:eastAsiaTheme="majorEastAsia" w:cstheme="minorHAnsi"/>
          <w:sz w:val="22"/>
          <w:szCs w:val="22"/>
        </w:rPr>
        <w:t xml:space="preserve"> </w:t>
      </w:r>
    </w:p>
    <w:p w14:paraId="4DC1DC00" w14:textId="635EFAAE" w:rsidR="21734DAA" w:rsidRPr="005E7E0B" w:rsidRDefault="00A75D0E" w:rsidP="00F0641A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Żywotność O</w:t>
      </w:r>
      <w:r w:rsidR="21734DAA" w:rsidRPr="005E7E0B">
        <w:rPr>
          <w:rFonts w:eastAsiaTheme="minorEastAsia" w:cstheme="minorHAnsi"/>
          <w:sz w:val="22"/>
          <w:szCs w:val="22"/>
        </w:rPr>
        <w:t>gniw</w:t>
      </w:r>
      <w:r w:rsidRPr="005E7E0B">
        <w:rPr>
          <w:rFonts w:eastAsiaTheme="minorEastAsia" w:cstheme="minorHAnsi"/>
          <w:sz w:val="22"/>
          <w:szCs w:val="22"/>
        </w:rPr>
        <w:t>a</w:t>
      </w:r>
      <w:r w:rsidR="00554A7F" w:rsidRPr="005E7E0B">
        <w:rPr>
          <w:rFonts w:eastAsiaTheme="minorEastAsia" w:cstheme="minorHAnsi"/>
          <w:sz w:val="22"/>
          <w:szCs w:val="22"/>
        </w:rPr>
        <w:t>,</w:t>
      </w:r>
    </w:p>
    <w:p w14:paraId="53FA7951" w14:textId="676BE83C" w:rsidR="00BD6073" w:rsidRPr="005E7E0B" w:rsidRDefault="73F70ACF" w:rsidP="00F0641A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Gęstość energii </w:t>
      </w:r>
      <w:r w:rsidR="00A75D0E" w:rsidRPr="005E7E0B">
        <w:rPr>
          <w:rFonts w:eastAsiaTheme="minorEastAsia" w:cstheme="minorHAnsi"/>
          <w:sz w:val="22"/>
          <w:szCs w:val="22"/>
        </w:rPr>
        <w:t>O</w:t>
      </w:r>
      <w:r w:rsidRPr="005E7E0B">
        <w:rPr>
          <w:rFonts w:eastAsiaTheme="minorEastAsia" w:cstheme="minorHAnsi"/>
          <w:sz w:val="22"/>
          <w:szCs w:val="22"/>
        </w:rPr>
        <w:t>gniw</w:t>
      </w:r>
      <w:r w:rsidR="00A75D0E" w:rsidRPr="005E7E0B">
        <w:rPr>
          <w:rFonts w:eastAsiaTheme="minorEastAsia" w:cstheme="minorHAnsi"/>
          <w:sz w:val="22"/>
          <w:szCs w:val="22"/>
        </w:rPr>
        <w:t>a galwanicznego</w:t>
      </w:r>
      <w:r w:rsidR="00554A7F" w:rsidRPr="005E7E0B">
        <w:rPr>
          <w:rFonts w:eastAsiaTheme="minorEastAsia" w:cstheme="minorHAnsi"/>
          <w:sz w:val="22"/>
          <w:szCs w:val="22"/>
        </w:rPr>
        <w:t>,</w:t>
      </w:r>
    </w:p>
    <w:p w14:paraId="6EE5F224" w14:textId="22C1DC43" w:rsidR="44D710AE" w:rsidRPr="005E7E0B" w:rsidRDefault="00A75D0E" w:rsidP="00F0641A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Stopień samorozładowania Ogniwa</w:t>
      </w:r>
      <w:r w:rsidR="00554A7F" w:rsidRPr="005E7E0B">
        <w:rPr>
          <w:rFonts w:eastAsiaTheme="minorEastAsia" w:cstheme="minorHAnsi"/>
          <w:sz w:val="22"/>
          <w:szCs w:val="22"/>
        </w:rPr>
        <w:t>,</w:t>
      </w:r>
    </w:p>
    <w:p w14:paraId="4BC80B8A" w14:textId="1CEBC3F8" w:rsidR="7F2A595F" w:rsidRPr="005E7E0B" w:rsidRDefault="73F70ACF" w:rsidP="00F0641A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Wagowy udział surowców</w:t>
      </w:r>
      <w:r w:rsidR="00A75D0E" w:rsidRPr="005E7E0B">
        <w:rPr>
          <w:rFonts w:eastAsiaTheme="minorEastAsia" w:cstheme="minorHAnsi"/>
          <w:sz w:val="22"/>
          <w:szCs w:val="22"/>
        </w:rPr>
        <w:t xml:space="preserve"> </w:t>
      </w:r>
      <w:r w:rsidR="007818A9" w:rsidRPr="005E7E0B">
        <w:rPr>
          <w:rFonts w:eastAsiaTheme="minorEastAsia" w:cstheme="minorHAnsi"/>
          <w:sz w:val="22"/>
          <w:szCs w:val="22"/>
        </w:rPr>
        <w:t xml:space="preserve">dostępnych w Polsce </w:t>
      </w:r>
      <w:r w:rsidR="00A75D0E" w:rsidRPr="005E7E0B">
        <w:rPr>
          <w:rFonts w:eastAsiaTheme="minorEastAsia" w:cstheme="minorHAnsi"/>
          <w:sz w:val="22"/>
          <w:szCs w:val="22"/>
        </w:rPr>
        <w:t>do produkcji anody i katody w O</w:t>
      </w:r>
      <w:r w:rsidRPr="005E7E0B">
        <w:rPr>
          <w:rFonts w:eastAsiaTheme="minorEastAsia" w:cstheme="minorHAnsi"/>
          <w:sz w:val="22"/>
          <w:szCs w:val="22"/>
        </w:rPr>
        <w:t>gniwie</w:t>
      </w:r>
      <w:r w:rsidR="00554A7F" w:rsidRPr="005E7E0B">
        <w:rPr>
          <w:rFonts w:eastAsiaTheme="minorEastAsia" w:cstheme="minorHAnsi"/>
          <w:sz w:val="22"/>
          <w:szCs w:val="22"/>
        </w:rPr>
        <w:t>.</w:t>
      </w:r>
    </w:p>
    <w:p w14:paraId="79567B45" w14:textId="38864D8B" w:rsidR="7F2A595F" w:rsidRPr="005E7E0B" w:rsidRDefault="083FC241" w:rsidP="00F0641A">
      <w:pPr>
        <w:numPr>
          <w:ilvl w:val="0"/>
          <w:numId w:val="30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14" w:name="_Toc63817005"/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00554A7F" w:rsidRPr="005E7E0B">
        <w:rPr>
          <w:rFonts w:eastAsia="Times New Roman" w:cstheme="minorHAnsi"/>
          <w:color w:val="C00000"/>
          <w:sz w:val="26"/>
          <w:szCs w:val="26"/>
          <w:lang w:eastAsia="pl-PL"/>
        </w:rPr>
        <w:t>a Wyników Prac B+R Etapu II</w:t>
      </w:r>
      <w:r w:rsidR="6F888011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</w:t>
      </w:r>
      <w:bookmarkEnd w:id="14"/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St</w:t>
      </w:r>
      <w:r w:rsidR="6F888011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rumień </w:t>
      </w:r>
      <w:r w:rsidR="28698856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6F888011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5B8D34B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</w:p>
    <w:p w14:paraId="4BD3E526" w14:textId="187C0F4C" w:rsidR="00BD6073" w:rsidRPr="005E7E0B" w:rsidRDefault="083FC241" w:rsidP="00F0641A">
      <w:pPr>
        <w:spacing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W ramach Oceny</w:t>
      </w:r>
      <w:r w:rsidR="00554A7F" w:rsidRPr="005E7E0B">
        <w:rPr>
          <w:rFonts w:cstheme="minorHAnsi"/>
          <w:sz w:val="22"/>
          <w:szCs w:val="22"/>
        </w:rPr>
        <w:t xml:space="preserve"> Wyników Prac B+R Etapu II</w:t>
      </w:r>
      <w:r w:rsidRPr="005E7E0B">
        <w:rPr>
          <w:rFonts w:cstheme="minorHAnsi"/>
          <w:sz w:val="22"/>
          <w:szCs w:val="22"/>
        </w:rPr>
        <w:t xml:space="preserve">, Zamawiający dokona weryfikacji złożonych przez Wykonawcę (Uczestników Przedsięwzięcia) Wyników </w:t>
      </w:r>
      <w:r w:rsidR="00C01F9D" w:rsidRPr="005E7E0B">
        <w:rPr>
          <w:rFonts w:cstheme="minorHAnsi"/>
          <w:sz w:val="22"/>
          <w:szCs w:val="22"/>
        </w:rPr>
        <w:t xml:space="preserve">Prac B+R </w:t>
      </w:r>
      <w:r w:rsidRPr="005E7E0B">
        <w:rPr>
          <w:rFonts w:cstheme="minorHAnsi"/>
          <w:sz w:val="22"/>
          <w:szCs w:val="22"/>
        </w:rPr>
        <w:t>Etapu II wskazanych w Załączniku nr 4 do Regulaminu</w:t>
      </w:r>
      <w:r w:rsidR="00C01F9D" w:rsidRPr="005E7E0B">
        <w:rPr>
          <w:rFonts w:cstheme="minorHAnsi"/>
          <w:sz w:val="22"/>
          <w:szCs w:val="22"/>
        </w:rPr>
        <w:t>, zgodnie z Tabelą 7 poniżej</w:t>
      </w:r>
      <w:r w:rsidRPr="005E7E0B">
        <w:rPr>
          <w:rFonts w:cstheme="minorHAnsi"/>
          <w:sz w:val="22"/>
          <w:szCs w:val="22"/>
        </w:rPr>
        <w:t xml:space="preserve">. Zamawiający zweryfikuje </w:t>
      </w:r>
      <w:r w:rsidR="00C01F9D" w:rsidRPr="005E7E0B">
        <w:rPr>
          <w:rFonts w:cstheme="minorHAnsi"/>
          <w:sz w:val="22"/>
          <w:szCs w:val="22"/>
        </w:rPr>
        <w:t xml:space="preserve">dodatkowo czy </w:t>
      </w:r>
      <w:r w:rsidRPr="005E7E0B">
        <w:rPr>
          <w:rFonts w:cstheme="minorHAnsi"/>
          <w:sz w:val="22"/>
          <w:szCs w:val="22"/>
        </w:rPr>
        <w:t>Demonstrator</w:t>
      </w:r>
      <w:r w:rsidR="00567633" w:rsidRPr="005E7E0B">
        <w:rPr>
          <w:rFonts w:cstheme="minorHAnsi"/>
          <w:sz w:val="22"/>
          <w:szCs w:val="22"/>
        </w:rPr>
        <w:t xml:space="preserve"> Baterii</w:t>
      </w:r>
      <w:r w:rsidRPr="005E7E0B">
        <w:rPr>
          <w:rFonts w:cstheme="minorHAnsi"/>
          <w:sz w:val="22"/>
          <w:szCs w:val="22"/>
        </w:rPr>
        <w:t xml:space="preserve"> </w:t>
      </w:r>
      <w:r w:rsidR="00C01F9D" w:rsidRPr="005E7E0B">
        <w:rPr>
          <w:rFonts w:cstheme="minorHAnsi"/>
          <w:sz w:val="22"/>
          <w:szCs w:val="22"/>
        </w:rPr>
        <w:t>przesz</w:t>
      </w:r>
      <w:r w:rsidR="00567633" w:rsidRPr="005E7E0B">
        <w:rPr>
          <w:rFonts w:cstheme="minorHAnsi"/>
          <w:sz w:val="22"/>
          <w:szCs w:val="22"/>
        </w:rPr>
        <w:t>ed</w:t>
      </w:r>
      <w:r w:rsidR="00C01F9D" w:rsidRPr="005E7E0B">
        <w:rPr>
          <w:rFonts w:cstheme="minorHAnsi"/>
          <w:sz w:val="22"/>
          <w:szCs w:val="22"/>
        </w:rPr>
        <w:t>ł Odbiór, prowadzony na zasadach opisanych w Załączniku nr 4 do Regulaminu.</w:t>
      </w:r>
    </w:p>
    <w:p w14:paraId="4143C23C" w14:textId="77777777" w:rsidR="001A0E77" w:rsidRPr="005E7E0B" w:rsidRDefault="001A0E77" w:rsidP="00F0641A">
      <w:pPr>
        <w:spacing w:line="259" w:lineRule="auto"/>
        <w:jc w:val="both"/>
        <w:rPr>
          <w:rFonts w:cstheme="minorHAnsi"/>
          <w:sz w:val="22"/>
          <w:szCs w:val="22"/>
        </w:rPr>
      </w:pPr>
    </w:p>
    <w:p w14:paraId="1B0ABD19" w14:textId="1B512720" w:rsidR="00BD6073" w:rsidRPr="005E7E0B" w:rsidRDefault="00BD6073" w:rsidP="00F0641A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  <w:r w:rsidRPr="005E7E0B">
        <w:rPr>
          <w:rFonts w:cstheme="minorHAnsi"/>
          <w:i/>
          <w:iCs/>
          <w:sz w:val="18"/>
          <w:szCs w:val="18"/>
        </w:rPr>
        <w:t xml:space="preserve">Tabela </w:t>
      </w:r>
      <w:r w:rsidR="00C01F9D" w:rsidRPr="005E7E0B">
        <w:rPr>
          <w:rFonts w:cstheme="minorHAnsi"/>
          <w:i/>
          <w:iCs/>
          <w:sz w:val="18"/>
          <w:szCs w:val="18"/>
        </w:rPr>
        <w:t>7</w:t>
      </w:r>
      <w:r w:rsidRPr="005E7E0B">
        <w:rPr>
          <w:rFonts w:cstheme="minorHAnsi"/>
          <w:i/>
          <w:iCs/>
          <w:sz w:val="18"/>
          <w:szCs w:val="18"/>
        </w:rPr>
        <w:t xml:space="preserve">. </w:t>
      </w:r>
      <w:r w:rsidR="00C01F9D" w:rsidRPr="005E7E0B">
        <w:rPr>
          <w:rFonts w:cstheme="minorHAnsi"/>
          <w:i/>
          <w:iCs/>
          <w:sz w:val="18"/>
          <w:szCs w:val="18"/>
        </w:rPr>
        <w:t>Kryteria Oceny Wyników Prac B+R Etapu II</w:t>
      </w:r>
      <w:r w:rsidR="00A75D0E" w:rsidRPr="005E7E0B">
        <w:rPr>
          <w:rFonts w:cstheme="minorHAnsi"/>
          <w:i/>
          <w:iCs/>
          <w:sz w:val="18"/>
          <w:szCs w:val="18"/>
        </w:rPr>
        <w:t xml:space="preserve"> dla Strumienia „Bateria”</w:t>
      </w:r>
    </w:p>
    <w:tbl>
      <w:tblPr>
        <w:tblStyle w:val="Tabela-Siatka"/>
        <w:tblW w:w="8510" w:type="dxa"/>
        <w:jc w:val="center"/>
        <w:tblLayout w:type="fixed"/>
        <w:tblLook w:val="04A0" w:firstRow="1" w:lastRow="0" w:firstColumn="1" w:lastColumn="0" w:noHBand="0" w:noVBand="1"/>
      </w:tblPr>
      <w:tblGrid>
        <w:gridCol w:w="2166"/>
        <w:gridCol w:w="4360"/>
        <w:gridCol w:w="1984"/>
      </w:tblGrid>
      <w:tr w:rsidR="00C01F9D" w:rsidRPr="005E7E0B" w14:paraId="63E69F7A" w14:textId="77777777" w:rsidTr="2B7CE50F">
        <w:trPr>
          <w:jc w:val="center"/>
        </w:trPr>
        <w:tc>
          <w:tcPr>
            <w:tcW w:w="2166" w:type="dxa"/>
            <w:shd w:val="clear" w:color="auto" w:fill="BDD6EE" w:themeFill="accent5" w:themeFillTint="66"/>
          </w:tcPr>
          <w:p w14:paraId="0C49F6C6" w14:textId="148BEFC3" w:rsidR="00C01F9D" w:rsidRPr="005E7E0B" w:rsidRDefault="00C01F9D" w:rsidP="00F0641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</w:rPr>
              <w:t>Nazwa Kryterium Oceny Wyników Prac B+R Etapu II</w:t>
            </w:r>
          </w:p>
        </w:tc>
        <w:tc>
          <w:tcPr>
            <w:tcW w:w="4360" w:type="dxa"/>
            <w:shd w:val="clear" w:color="auto" w:fill="BDD6EE" w:themeFill="accent5" w:themeFillTint="66"/>
          </w:tcPr>
          <w:p w14:paraId="0CE3C09F" w14:textId="7D280AE4" w:rsidR="00C01F9D" w:rsidRPr="005E7E0B" w:rsidRDefault="00C01F9D" w:rsidP="00F0641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</w:rPr>
              <w:t xml:space="preserve">Opis Kryterium Oceny Wyników Prac B+R Etapu II </w:t>
            </w:r>
          </w:p>
          <w:p w14:paraId="18615733" w14:textId="77777777" w:rsidR="00C01F9D" w:rsidRPr="005E7E0B" w:rsidRDefault="00C01F9D" w:rsidP="00F0641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shd w:val="clear" w:color="auto" w:fill="BDD6EE" w:themeFill="accent5" w:themeFillTint="66"/>
            <w:vAlign w:val="center"/>
          </w:tcPr>
          <w:p w14:paraId="695B0549" w14:textId="77777777" w:rsidR="00C01F9D" w:rsidRPr="005E7E0B" w:rsidRDefault="00C01F9D" w:rsidP="00F0641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szCs w:val="22"/>
              </w:rPr>
              <w:t>Sposób oceny</w:t>
            </w:r>
          </w:p>
        </w:tc>
      </w:tr>
      <w:tr w:rsidR="00C01F9D" w:rsidRPr="005E7E0B" w14:paraId="1C90245D" w14:textId="77777777" w:rsidTr="2B7CE50F">
        <w:trPr>
          <w:jc w:val="center"/>
        </w:trPr>
        <w:tc>
          <w:tcPr>
            <w:tcW w:w="2166" w:type="dxa"/>
          </w:tcPr>
          <w:p w14:paraId="7CB93699" w14:textId="37FAB2A8" w:rsidR="00C01F9D" w:rsidRPr="005E7E0B" w:rsidRDefault="00567633" w:rsidP="00F0641A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</w:rPr>
              <w:t>Wyniki Prac B+R Etapu II</w:t>
            </w:r>
          </w:p>
        </w:tc>
        <w:tc>
          <w:tcPr>
            <w:tcW w:w="4360" w:type="dxa"/>
          </w:tcPr>
          <w:p w14:paraId="4075F25A" w14:textId="713AFDFE" w:rsidR="00C01F9D" w:rsidRPr="005E7E0B" w:rsidRDefault="0056763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Wykonawca przedstawił do oceny wszystkie wymagane Wyniki Prac B+R Etapu II zgodnie z Tabelą 3 w Załączniku nr 4 do Regulaminu.</w:t>
            </w:r>
          </w:p>
        </w:tc>
        <w:tc>
          <w:tcPr>
            <w:tcW w:w="1984" w:type="dxa"/>
          </w:tcPr>
          <w:p w14:paraId="07DF4CC0" w14:textId="6D37D103" w:rsidR="00C01F9D" w:rsidRPr="005E7E0B" w:rsidRDefault="0056763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0567633" w:rsidRPr="005E7E0B" w14:paraId="5156B627" w14:textId="77777777" w:rsidTr="2B7CE50F">
        <w:trPr>
          <w:jc w:val="center"/>
        </w:trPr>
        <w:tc>
          <w:tcPr>
            <w:tcW w:w="2166" w:type="dxa"/>
          </w:tcPr>
          <w:p w14:paraId="31985F2F" w14:textId="77777777" w:rsidR="00567633" w:rsidRPr="005E7E0B" w:rsidRDefault="00567633" w:rsidP="00F0641A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</w:rPr>
              <w:t xml:space="preserve">Demonstrator Baterii </w:t>
            </w:r>
          </w:p>
          <w:p w14:paraId="53DB2407" w14:textId="77777777" w:rsidR="00567633" w:rsidRPr="005E7E0B" w:rsidRDefault="00567633" w:rsidP="00F0641A">
            <w:pP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0" w:type="dxa"/>
          </w:tcPr>
          <w:p w14:paraId="3D886524" w14:textId="77777777" w:rsidR="00567633" w:rsidRPr="005E7E0B" w:rsidRDefault="0056763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sprawdzi, czy przedstawiony do Oceny Wyników Prac B+R Etapu II Demonstrator Baterii przeszedł Odbiór prowadzony zgodnie z Załącznikiem nr 4 do Regulaminu. </w:t>
            </w:r>
          </w:p>
          <w:p w14:paraId="7FD7A644" w14:textId="77777777" w:rsidR="00567633" w:rsidRPr="005E7E0B" w:rsidRDefault="0056763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0F126FC6" w14:textId="296E5812" w:rsidR="00567633" w:rsidRPr="005E7E0B" w:rsidRDefault="0056763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</w:tbl>
    <w:p w14:paraId="6EDEF204" w14:textId="5B1605A4" w:rsidR="5D749312" w:rsidRPr="005E7E0B" w:rsidRDefault="5D749312" w:rsidP="00F0641A">
      <w:pPr>
        <w:spacing w:line="259" w:lineRule="auto"/>
        <w:rPr>
          <w:rFonts w:cstheme="minorHAnsi"/>
        </w:rPr>
      </w:pPr>
    </w:p>
    <w:p w14:paraId="68B9B0D8" w14:textId="015F3DF8" w:rsidR="2B7CE50F" w:rsidRPr="005E7E0B" w:rsidRDefault="2B7CE50F" w:rsidP="00F0641A">
      <w:pPr>
        <w:spacing w:line="259" w:lineRule="auto"/>
        <w:rPr>
          <w:rFonts w:cstheme="minorHAnsi"/>
        </w:rPr>
      </w:pPr>
      <w:r w:rsidRPr="005E7E0B">
        <w:rPr>
          <w:rFonts w:cstheme="minorHAnsi"/>
        </w:rPr>
        <w:br w:type="page"/>
      </w:r>
    </w:p>
    <w:p w14:paraId="4605025F" w14:textId="2AAB6C06" w:rsidR="704144EC" w:rsidRPr="005E7E0B" w:rsidRDefault="704144EC" w:rsidP="00F0641A">
      <w:pPr>
        <w:spacing w:line="259" w:lineRule="auto"/>
        <w:rPr>
          <w:rFonts w:cstheme="minorHAnsi"/>
          <w:b/>
          <w:bCs/>
          <w:color w:val="C00000"/>
        </w:rPr>
      </w:pPr>
      <w:r w:rsidRPr="005E7E0B">
        <w:rPr>
          <w:rFonts w:cstheme="minorHAnsi"/>
          <w:b/>
          <w:bCs/>
          <w:color w:val="C00000"/>
        </w:rPr>
        <w:lastRenderedPageBreak/>
        <w:t>STRUMIEŃ SYSTEM</w:t>
      </w:r>
    </w:p>
    <w:p w14:paraId="7E69949F" w14:textId="5D157C91" w:rsidR="704144EC" w:rsidRPr="005E7E0B" w:rsidRDefault="704144EC" w:rsidP="00F0641A">
      <w:pPr>
        <w:numPr>
          <w:ilvl w:val="0"/>
          <w:numId w:val="30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>Informacje ogólne</w:t>
      </w:r>
      <w:r w:rsidR="00F13B14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S</w:t>
      </w:r>
      <w:r w:rsidR="74E4A07F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trumień </w:t>
      </w:r>
      <w:r w:rsidR="622E8567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“S</w:t>
      </w:r>
      <w:r w:rsidR="74E4A07F" w:rsidRPr="005E7E0B">
        <w:rPr>
          <w:rFonts w:eastAsia="Times New Roman" w:cstheme="minorHAnsi"/>
          <w:color w:val="C00000"/>
          <w:sz w:val="26"/>
          <w:szCs w:val="26"/>
          <w:lang w:eastAsia="pl-PL"/>
        </w:rPr>
        <w:t>ystem</w:t>
      </w:r>
      <w:r w:rsidR="19C93832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”</w:t>
      </w:r>
    </w:p>
    <w:p w14:paraId="4B6EDA9D" w14:textId="19BE6FF8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Nabór </w:t>
      </w:r>
      <w:r w:rsidR="0076499B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do zawarcia Umowy i przystąpienia do realizacji Etapu I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Przedsięwzięcia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będzie opierał się na podstawie oceny Wniosków o dopuszczenie do udziału w postępowaniu złożonych przez podmioty zainteresowane realizacją Przedsięwzięcia. Ocena Wniosków zostanie przeprowadzona zgodnie z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Kryteriami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Wyboru Uczestników Przedsięwzięcia do Etapu I. Wynikiem oceny ww. Wniosków będzie Lista Rankingowa, która będzie stanowiła podstawę wyboru </w:t>
      </w:r>
      <w:r w:rsidR="000444AB" w:rsidRPr="005E7E0B">
        <w:rPr>
          <w:rFonts w:eastAsia="Calibri" w:cstheme="minorHAnsi"/>
          <w:color w:val="000000" w:themeColor="text1"/>
          <w:sz w:val="22"/>
          <w:szCs w:val="22"/>
        </w:rPr>
        <w:t>Uczestników Przedsięwzięcia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, z którymi Zamawiający zawrze Umowę. </w:t>
      </w:r>
    </w:p>
    <w:p w14:paraId="344BE90D" w14:textId="49309A5E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Po zakończeniu Etapu I, Zamawiający będzie prowadził Selekcję Uczestników Przedsięwzięcia do Etapu II zgodnie z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Kryteriami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Wyboru Uczestników Przedsięwzięcia do Etapu II - szczegółowe informacje dotyczące opisu poszczególnych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Selekcji, a także sposobu oceny i przyznawania punktów w ramach Selekcji Wniosków i opisów Etapów I </w:t>
      </w:r>
      <w:proofErr w:type="spellStart"/>
      <w:r w:rsidRPr="005E7E0B">
        <w:rPr>
          <w:rFonts w:eastAsia="Calibri" w:cstheme="minorHAnsi"/>
          <w:color w:val="000000" w:themeColor="text1"/>
          <w:sz w:val="22"/>
          <w:szCs w:val="22"/>
        </w:rPr>
        <w:t>i</w:t>
      </w:r>
      <w:proofErr w:type="spellEnd"/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II zostały przedstawione w rozdziałach poniżej. Po zakończeniu Etapu II, Zamawiający dokona Oceny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>Wyników Prac B+R Etapu II.</w:t>
      </w:r>
    </w:p>
    <w:p w14:paraId="00B8F6D2" w14:textId="609B265D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w trakcie prowadzonych ocen będzie weryfikował spełnienie Wymagań Obligatoryjnych, będzie stosował punktowane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Konkursowe, będzie przyznawał punkty za spełnienie Wymagań Jakościowych oraz za inne element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y odpowiednio dla Wniosku lub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aktualizowane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Wniosku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514374A0" w14:textId="08014E37" w:rsidR="704144EC" w:rsidRPr="005E7E0B" w:rsidRDefault="704144EC" w:rsidP="00F0641A">
      <w:pPr>
        <w:spacing w:after="20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ramach Przedsięwzięcia i realizacji poszczególnych Etapów, Uczestnik Przedsięwzięcia będzie zobligowany do przedstawienia do oceny odpowiednio Wyników Prac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Etapu I </w:t>
      </w:r>
      <w:proofErr w:type="spellStart"/>
      <w:r w:rsidRPr="005E7E0B">
        <w:rPr>
          <w:rFonts w:eastAsia="Calibri" w:cstheme="minorHAnsi"/>
          <w:color w:val="000000" w:themeColor="text1"/>
          <w:sz w:val="22"/>
          <w:szCs w:val="22"/>
        </w:rPr>
        <w:t>i</w:t>
      </w:r>
      <w:proofErr w:type="spellEnd"/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II. W przypadku niespełnienia powyższego, Zamawiający odstąpi od przeprowadzenia oceny merytorycznej Wyników Prac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Etapu, a tym samym odpowiednio uwzględnienia Wykonawcy w procesie Selekcji do Etapu II lub Oceny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>Wyników Prac B+R Etapu II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 Liczba Uczestników Przedsięwzięcia dopuszczonych do udziału w poszczególnych Etapach będzie następująca:</w:t>
      </w:r>
    </w:p>
    <w:p w14:paraId="6CFEBACC" w14:textId="11DE9CCF" w:rsidR="704144EC" w:rsidRPr="005E7E0B" w:rsidRDefault="704144EC" w:rsidP="00F0641A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Do Etapu I zostanie dopuszczonych maksymalnie 2 Uczestników Przedsięwzięcia;</w:t>
      </w:r>
    </w:p>
    <w:p w14:paraId="19675D05" w14:textId="71B9882B" w:rsidR="7A7F2680" w:rsidRPr="005E7E0B" w:rsidRDefault="704144EC" w:rsidP="00F0641A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Do Etapu II zostanie dopuszczony, z zastrzeżeniem postanowień Rozdziału X Regulaminu,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maksymalnie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1 Uczestnik Przedsięwzięcia.</w:t>
      </w:r>
    </w:p>
    <w:p w14:paraId="74336418" w14:textId="572349D1" w:rsidR="704144EC" w:rsidRPr="005E7E0B" w:rsidRDefault="704144EC" w:rsidP="00F0641A">
      <w:pPr>
        <w:spacing w:after="20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Szczegółowy przebieg Przedsięwzięcia oraz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poszczególnych Etapów zostały opisane w Załączniku nr 4 do Regulaminu - Harmonogram Przedsięwzięcia.</w:t>
      </w:r>
    </w:p>
    <w:p w14:paraId="0EF60BE3" w14:textId="65050CFF" w:rsidR="704144EC" w:rsidRPr="005E7E0B" w:rsidRDefault="704144EC" w:rsidP="00F0641A">
      <w:pPr>
        <w:spacing w:after="20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2B4165AA" w14:textId="3848AD3A" w:rsidR="704144EC" w:rsidRPr="005E7E0B" w:rsidRDefault="704144EC" w:rsidP="00F0641A">
      <w:pPr>
        <w:pStyle w:val="Akapitzlist"/>
        <w:numPr>
          <w:ilvl w:val="0"/>
          <w:numId w:val="16"/>
        </w:numPr>
        <w:spacing w:after="20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w zakresie danego Wymagania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przedstawia zgodnie z opisem Wymagania w pełnym zakresie najniższy poziom określonych cech albo odpowiednio brak danej cechy, do wyliczenia punktów dla danego Wymagania stosuje się mnożnik „0”;</w:t>
      </w:r>
    </w:p>
    <w:p w14:paraId="364466BB" w14:textId="7ADC6D33" w:rsidR="704144EC" w:rsidRPr="005E7E0B" w:rsidRDefault="704144EC" w:rsidP="00F0641A">
      <w:pPr>
        <w:pStyle w:val="Akapitzlist"/>
        <w:numPr>
          <w:ilvl w:val="0"/>
          <w:numId w:val="16"/>
        </w:numPr>
        <w:spacing w:after="20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w zakresie danego Wymagania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przedstawia zgodnie z opisem Wymagania w pełnym zakresie najwyższy poziom określonych cech, do wyliczenia punktów dla danego Wymagania stosuje się mnożnik „1”;</w:t>
      </w:r>
    </w:p>
    <w:p w14:paraId="2F5F9D4C" w14:textId="1FCF95D3" w:rsidR="704144EC" w:rsidRPr="005E7E0B" w:rsidRDefault="704144EC" w:rsidP="00F0641A">
      <w:pPr>
        <w:pStyle w:val="Akapitzlist"/>
        <w:numPr>
          <w:ilvl w:val="0"/>
          <w:numId w:val="16"/>
        </w:numPr>
        <w:spacing w:after="200"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w zakresie danego Wymagania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przedstawia zgodnie z opisem Wymagania cechy charakterystyczne dla poziomu pośredniego pomiędzy najniższym (lit. a)) oraz najwyższym (lit. b)) poziomem zakresów przyznawanych mnożników, to określenie mnożnika następuje dwuetapowo: (i) w pierwszej kolejności ustala się poziom zakresu przyznawanych mnożników, którego opis w przeważającym stopniu odpowiada charakterystyce Wniosku/Wyniku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Etapu w zakresie relewantnym dla danego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lastRenderedPageBreak/>
        <w:t xml:space="preserve">Wymagania i przyjmuje się wstępnie mnożnik pośredni pomiędzy najwyższym a najniższym zakresem w ramach danego poziomu. </w:t>
      </w:r>
      <w:r w:rsidRPr="005E7E0B">
        <w:rPr>
          <w:rFonts w:cstheme="minorHAnsi"/>
        </w:rPr>
        <w:br/>
      </w:r>
      <w:r w:rsidRPr="005E7E0B">
        <w:rPr>
          <w:rFonts w:eastAsia="Calibri" w:cstheme="minorHAnsi"/>
          <w:color w:val="000000" w:themeColor="text1"/>
          <w:sz w:val="22"/>
          <w:szCs w:val="22"/>
        </w:rPr>
        <w:t>Jeśli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Etapu:</w:t>
      </w:r>
    </w:p>
    <w:p w14:paraId="4F5EA22C" w14:textId="6BF2AB44" w:rsidR="704144EC" w:rsidRPr="005E7E0B" w:rsidRDefault="704144EC" w:rsidP="00F0641A">
      <w:pPr>
        <w:pStyle w:val="Akapitzlist"/>
        <w:numPr>
          <w:ilvl w:val="1"/>
          <w:numId w:val="16"/>
        </w:numPr>
        <w:spacing w:after="20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 pełnym zakresie odpowiada cechom charakterystycznym dla danego zakresu, to wstępna wartość mnożnika przyjęta w pierwszym kroku staje się ostatecznym mnożnikiem punktowym dla danego Wymagania albo</w:t>
      </w:r>
    </w:p>
    <w:p w14:paraId="12A0BB92" w14:textId="4B15DF92" w:rsidR="704144EC" w:rsidRPr="005E7E0B" w:rsidRDefault="704144EC" w:rsidP="00F0641A">
      <w:pPr>
        <w:pStyle w:val="Akapitzlist"/>
        <w:numPr>
          <w:ilvl w:val="1"/>
          <w:numId w:val="16"/>
        </w:numPr>
        <w:spacing w:after="20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jeśli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Etapu przejawia częściowo cechy charakterystyczne dla innych zakresów przyznawanych mnożników, to w drugiej kolejności ustala się w jakim stopniu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Etapu w zakresie relewantnym dla danego Wymagania spełnia cechy charakterystyczne dla wyższego poziomu i niższego, a następnie w zależności od natężenia tych cech ustala się mnożnik w zakresie niższym lub wyższym danego poziomu punktowego.</w:t>
      </w:r>
    </w:p>
    <w:p w14:paraId="0F6D70F8" w14:textId="13FFC412" w:rsidR="704144EC" w:rsidRPr="005E7E0B" w:rsidRDefault="704144EC" w:rsidP="00F0641A">
      <w:pPr>
        <w:spacing w:after="20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Dla przykładu: w ramach Wymagania X oceniane są cechy (i), (ii), (iii). Wymagani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>e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przewiduje poziomy mnożników od niedostatecznego do doskonałego. Wniosek B w zakresie tego Wymagania ma cechy odpowiadające cechom uznawanym za doskonałe w pełnym zakresie (i)-(iii), przyznaje mu się punkty z mnożnikiem 1. Wniosek C nie spełnia w ogóle tego Wymagania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Wymagania przyznaje się Wnioskowi A punkty z wykorzystaniem mnożnika 0,42.</w:t>
      </w:r>
    </w:p>
    <w:p w14:paraId="7DC2D7EE" w14:textId="084656B6" w:rsidR="7A7F2680" w:rsidRPr="005E7E0B" w:rsidRDefault="000F3064" w:rsidP="00F0641A">
      <w:pPr>
        <w:numPr>
          <w:ilvl w:val="0"/>
          <w:numId w:val="30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Kryteria </w:t>
      </w:r>
      <w:r w:rsidR="704144EC" w:rsidRPr="005E7E0B">
        <w:rPr>
          <w:rFonts w:eastAsia="Times New Roman" w:cstheme="minorHAnsi"/>
          <w:color w:val="C00000"/>
          <w:sz w:val="26"/>
          <w:szCs w:val="26"/>
          <w:lang w:eastAsia="pl-PL"/>
        </w:rPr>
        <w:t>Wyboru Uczestników Przedsięwzięcia do Etapu I</w:t>
      </w:r>
      <w:r w:rsidR="001A0E77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S</w:t>
      </w:r>
      <w:r w:rsidR="24F1EDBA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trumień </w:t>
      </w:r>
      <w:r w:rsidR="0B372CE0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“S</w:t>
      </w:r>
      <w:r w:rsidR="24F1EDBA" w:rsidRPr="005E7E0B">
        <w:rPr>
          <w:rFonts w:eastAsia="Times New Roman" w:cstheme="minorHAnsi"/>
          <w:color w:val="C00000"/>
          <w:sz w:val="26"/>
          <w:szCs w:val="26"/>
          <w:lang w:eastAsia="pl-PL"/>
        </w:rPr>
        <w:t>ystem</w:t>
      </w:r>
      <w:r w:rsidR="42AF17A4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”</w:t>
      </w:r>
    </w:p>
    <w:p w14:paraId="7144F659" w14:textId="07401C00" w:rsidR="7A7F2680" w:rsidRPr="005E7E0B" w:rsidRDefault="704144EC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Podstawa oceny</w:t>
      </w:r>
    </w:p>
    <w:p w14:paraId="354F874C" w14:textId="6CCE94D2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Podstawą Wyboru Uczestników Przedsięwzięcia do Etapu I są złożone przez </w:t>
      </w:r>
      <w:r w:rsidR="00CE5C59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Wnioski o dopuszczenie do udziału w Postępowaniu. Wnioski muszą zostać złożone zgodnie z zasadami i w terminie określonym przez Regulamin. W ramach Wniosku złożonego zgodnie ze wzorem stanowiącym Załącznik nr 3 do Regulaminu, 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Wnioskodawcy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przedstawiają w szczególności opis proponowanej Technologii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Systemu Magazynowania Energii elektrycznej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, deklarację parametrów Wymagań Konkursowych, opis innowacji planowanych do zaimplementowania w Demonstratorze 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>Syste</w:t>
      </w:r>
      <w:r w:rsidR="2BE4D129" w:rsidRPr="005E7E0B">
        <w:rPr>
          <w:rFonts w:eastAsia="Calibri" w:cstheme="minorHAnsi"/>
          <w:color w:val="000000" w:themeColor="text1"/>
          <w:sz w:val="22"/>
          <w:szCs w:val="22"/>
        </w:rPr>
        <w:t>m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>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pozwalających na osiągnięcie oczekiwanych założeń Przedsięwzięcia oraz spełnienie Wymagań Obligatoryjnych opisanych Załącznikiem nr 1 do Regulaminu, oraz innych wskazanych we Wniosku elementów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 xml:space="preserve"> (Wymagań Jakościowych)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073193AB" w14:textId="5AC856A3" w:rsidR="7A7F2680" w:rsidRPr="005E7E0B" w:rsidRDefault="704144EC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Ocena Wniosków</w:t>
      </w:r>
    </w:p>
    <w:p w14:paraId="326BA02E" w14:textId="061DCA36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Złożone przez Uczestników Przedsięwzięcia Wnioski zostaną sprawdzone pod kątem formalnym oraz pod kątem merytorycznym. Ocena formalna złożonych Wniosków będzie prowadzona zgodnie z zasadami przedstawionymi w Regulaminie.</w:t>
      </w:r>
    </w:p>
    <w:p w14:paraId="1837F2F4" w14:textId="11533C6B" w:rsidR="7A7F2680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Po przeprowadzeniu oceny formalnej oraz merytorycznej, Zamawiający przygotuje oraz opublikuje Listę Rankingową </w:t>
      </w:r>
      <w:r w:rsidR="00CE5C59" w:rsidRPr="005E7E0B">
        <w:rPr>
          <w:rFonts w:eastAsia="Calibri" w:cstheme="minorHAnsi"/>
          <w:color w:val="000000" w:themeColor="text1"/>
          <w:sz w:val="22"/>
          <w:szCs w:val="22"/>
        </w:rPr>
        <w:t>Uczestników Przedsięwzięcia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. Przy ocenie Wniosków Zamawiający będzie weryfikował deklarację spełnienia Wymagań Obligatoryjnych, będzie stosował </w:t>
      </w:r>
      <w:r w:rsidR="00947030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Konkursowe oraz będzie przyznawał punkty za spełnienie Wymagań </w:t>
      </w:r>
      <w:r w:rsidR="008A51BB" w:rsidRPr="005E7E0B">
        <w:rPr>
          <w:rFonts w:eastAsia="Calibri" w:cstheme="minorHAnsi"/>
          <w:color w:val="000000" w:themeColor="text1"/>
          <w:sz w:val="22"/>
          <w:szCs w:val="22"/>
        </w:rPr>
        <w:t xml:space="preserve">Jakościowych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oraz za przedstawienie do oceny innych wymaganych elementów Wniosku. </w:t>
      </w:r>
    </w:p>
    <w:p w14:paraId="45921278" w14:textId="4E15425A" w:rsidR="00997DFB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będzie oceniał ww. Wnioski wg. następujących zasad i Wymagań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>:</w:t>
      </w:r>
    </w:p>
    <w:p w14:paraId="18CA798D" w14:textId="1B199015" w:rsidR="704144EC" w:rsidRPr="005E7E0B" w:rsidRDefault="704144EC" w:rsidP="00F0641A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I. Spełnienie Wymagań Obligatoryjnych:</w:t>
      </w:r>
    </w:p>
    <w:p w14:paraId="544A92CF" w14:textId="4484FB06" w:rsidR="7A7F2680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lastRenderedPageBreak/>
        <w:t xml:space="preserve">W ramach oceny merytorycznej, Zamawiający będzie oceniał Wniosek pod kątem deklaracji przez </w:t>
      </w:r>
      <w:r w:rsidR="00C44D8D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Wnioskodawcę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spełnienia Wymagań Obligatoryjnych przez proponowany we</w:t>
      </w:r>
      <w:r w:rsidR="00242935" w:rsidRPr="005E7E0B">
        <w:rPr>
          <w:rFonts w:eastAsia="Calibri" w:cstheme="minorHAnsi"/>
          <w:color w:val="000000" w:themeColor="text1"/>
          <w:sz w:val="22"/>
          <w:szCs w:val="22"/>
        </w:rPr>
        <w:t xml:space="preserve"> Wniosku</w:t>
      </w:r>
      <w:r w:rsidR="00C44D8D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 Magazynowania Energii elektrycznej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 Ocena spełnienia Wymagań Obligatoryjnych będzie prowadzona na zasadzie „spełniono/nie spełniono” na podstawie deklaracji i uzasadnień wskazanych we Wniosku, (aby rozwiać wszelkie wątpliwości - Zamawiający nie przyznaje punktów za spełnienie Wymagań Obligatoryjnych).</w:t>
      </w:r>
    </w:p>
    <w:p w14:paraId="44DDACFB" w14:textId="10556FFB" w:rsidR="00242935" w:rsidRPr="005E7E0B" w:rsidRDefault="00242935" w:rsidP="00F0641A">
      <w:pPr>
        <w:pStyle w:val="Legenda"/>
        <w:spacing w:line="259" w:lineRule="auto"/>
        <w:rPr>
          <w:rFonts w:eastAsia="Calibri" w:cstheme="minorHAnsi"/>
          <w:color w:val="FF0000"/>
        </w:rPr>
      </w:pPr>
      <w:r w:rsidRPr="005E7E0B">
        <w:rPr>
          <w:rFonts w:eastAsia="Calibri" w:cstheme="minorHAnsi"/>
          <w:color w:val="000000" w:themeColor="text1"/>
        </w:rPr>
        <w:t xml:space="preserve">Tabela </w:t>
      </w:r>
      <w:r w:rsidR="00947030" w:rsidRPr="005E7E0B">
        <w:rPr>
          <w:rFonts w:eastAsia="Calibri" w:cstheme="minorHAnsi"/>
          <w:color w:val="000000" w:themeColor="text1"/>
        </w:rPr>
        <w:t>8</w:t>
      </w:r>
      <w:r w:rsidRPr="005E7E0B">
        <w:rPr>
          <w:rFonts w:eastAsia="Calibri" w:cstheme="minorHAnsi"/>
          <w:color w:val="000000" w:themeColor="text1"/>
        </w:rPr>
        <w:t>. Ocena spełnienia Wymagań Obligatoryjnych dla Prototypu Systemu Magazynowania Energii (Etap I)</w:t>
      </w:r>
    </w:p>
    <w:tbl>
      <w:tblPr>
        <w:tblStyle w:val="Tabela-Siatka"/>
        <w:tblW w:w="10302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564"/>
        <w:gridCol w:w="1936"/>
        <w:gridCol w:w="3559"/>
        <w:gridCol w:w="1830"/>
      </w:tblGrid>
      <w:tr w:rsidR="00242935" w:rsidRPr="005E7E0B" w14:paraId="7AA5EC8F" w14:textId="77777777" w:rsidTr="76429D99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34C9F467" w14:textId="37F0CB7E" w:rsidR="00242935" w:rsidRPr="005E7E0B" w:rsidRDefault="00C44D8D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Nr Wymagania Obligatoryjnego</w:t>
            </w:r>
          </w:p>
        </w:tc>
        <w:tc>
          <w:tcPr>
            <w:tcW w:w="1564" w:type="dxa"/>
            <w:shd w:val="clear" w:color="auto" w:fill="BDD6EE" w:themeFill="accent5" w:themeFillTint="66"/>
            <w:vAlign w:val="center"/>
          </w:tcPr>
          <w:p w14:paraId="42B1E41E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936" w:type="dxa"/>
            <w:shd w:val="clear" w:color="auto" w:fill="BDD6EE" w:themeFill="accent5" w:themeFillTint="66"/>
            <w:vAlign w:val="center"/>
          </w:tcPr>
          <w:p w14:paraId="3D891E6D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Nazwa Wymagania Obligatoryjnego</w:t>
            </w:r>
          </w:p>
        </w:tc>
        <w:tc>
          <w:tcPr>
            <w:tcW w:w="3559" w:type="dxa"/>
            <w:shd w:val="clear" w:color="auto" w:fill="BDD6EE" w:themeFill="accent5" w:themeFillTint="66"/>
            <w:vAlign w:val="center"/>
          </w:tcPr>
          <w:p w14:paraId="50611908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830" w:type="dxa"/>
            <w:shd w:val="clear" w:color="auto" w:fill="BDD6EE" w:themeFill="accent5" w:themeFillTint="66"/>
            <w:vAlign w:val="center"/>
          </w:tcPr>
          <w:p w14:paraId="380A3527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242935" w:rsidRPr="005E7E0B" w14:paraId="41DF4397" w14:textId="77777777" w:rsidTr="76429D99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4A713085" w14:textId="69FF4368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242935" w:rsidRPr="005E7E0B">
              <w:rPr>
                <w:rFonts w:asciiTheme="minorHAnsi" w:eastAsia="Calibri" w:hAnsiTheme="minorHAnsi" w:cstheme="minorHAnsi"/>
                <w:b/>
                <w:bCs/>
              </w:rPr>
              <w:t>.1</w:t>
            </w:r>
          </w:p>
        </w:tc>
        <w:tc>
          <w:tcPr>
            <w:tcW w:w="1564" w:type="dxa"/>
            <w:vAlign w:val="center"/>
          </w:tcPr>
          <w:p w14:paraId="735F40D8" w14:textId="696457FB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Prototyp Systemu</w:t>
            </w:r>
          </w:p>
        </w:tc>
        <w:tc>
          <w:tcPr>
            <w:tcW w:w="1936" w:type="dxa"/>
            <w:vAlign w:val="center"/>
          </w:tcPr>
          <w:p w14:paraId="28479934" w14:textId="21CB0325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Wykonanie Prototypu Systemu</w:t>
            </w:r>
          </w:p>
        </w:tc>
        <w:tc>
          <w:tcPr>
            <w:tcW w:w="3559" w:type="dxa"/>
            <w:vAlign w:val="center"/>
          </w:tcPr>
          <w:p w14:paraId="5DCD27BF" w14:textId="6958AC0E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</w:t>
            </w:r>
            <w:r w:rsidR="377C3343" w:rsidRPr="005E7E0B">
              <w:rPr>
                <w:rFonts w:asciiTheme="minorHAnsi" w:eastAsia="Calibri" w:hAnsiTheme="minorHAnsi" w:cstheme="minorHAnsi"/>
                <w:color w:val="000000" w:themeColor="text1"/>
              </w:rPr>
              <w:t>e.</w:t>
            </w:r>
          </w:p>
          <w:p w14:paraId="227AABA5" w14:textId="77777777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30" w:type="dxa"/>
            <w:vAlign w:val="center"/>
          </w:tcPr>
          <w:p w14:paraId="5717A9F0" w14:textId="42DA5AD6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Ocena na zasadzie „spełniono/nie spełniono” na podstawie Wniosku </w:t>
            </w:r>
            <w:r w:rsidR="00C44D8D" w:rsidRPr="005E7E0B">
              <w:rPr>
                <w:rFonts w:asciiTheme="minorHAnsi" w:eastAsia="Calibri" w:hAnsiTheme="minorHAnsi" w:cstheme="minorHAnsi"/>
              </w:rPr>
              <w:t>Wnioskodawcy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242935" w:rsidRPr="005E7E0B" w14:paraId="57810836" w14:textId="77777777" w:rsidTr="76429D99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2D30C4CF" w14:textId="5F72B5E9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242935" w:rsidRPr="005E7E0B">
              <w:rPr>
                <w:rFonts w:asciiTheme="minorHAnsi" w:eastAsia="Calibri" w:hAnsiTheme="minorHAnsi" w:cstheme="minorHAnsi"/>
                <w:b/>
                <w:bCs/>
              </w:rPr>
              <w:t>.2</w:t>
            </w:r>
          </w:p>
        </w:tc>
        <w:tc>
          <w:tcPr>
            <w:tcW w:w="1564" w:type="dxa"/>
            <w:vAlign w:val="center"/>
          </w:tcPr>
          <w:p w14:paraId="42FB0195" w14:textId="57FE6CE6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Prototyp Systemu</w:t>
            </w:r>
          </w:p>
        </w:tc>
        <w:tc>
          <w:tcPr>
            <w:tcW w:w="1936" w:type="dxa"/>
            <w:vAlign w:val="center"/>
          </w:tcPr>
          <w:p w14:paraId="4A82B4CE" w14:textId="77777777" w:rsidR="00242935" w:rsidRPr="005E7E0B" w:rsidRDefault="00242935" w:rsidP="00F0641A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</w:rPr>
              <w:t>Spełnienie Wymagań</w:t>
            </w:r>
            <w:r w:rsidRPr="005E7E0B">
              <w:rPr>
                <w:rStyle w:val="eop"/>
                <w:rFonts w:asciiTheme="minorHAnsi" w:hAnsiTheme="minorHAnsi" w:cstheme="minorHAnsi"/>
              </w:rPr>
              <w:t> </w:t>
            </w:r>
          </w:p>
          <w:p w14:paraId="135F1B54" w14:textId="77777777" w:rsidR="00242935" w:rsidRPr="005E7E0B" w:rsidRDefault="00242935" w:rsidP="00F0641A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</w:rPr>
              <w:t>Obligatoryjnych w zakresie Systemu</w:t>
            </w:r>
            <w:r w:rsidRPr="005E7E0B">
              <w:rPr>
                <w:rStyle w:val="eop"/>
                <w:rFonts w:asciiTheme="minorHAnsi" w:hAnsiTheme="minorHAnsi" w:cstheme="minorHAnsi"/>
              </w:rPr>
              <w:t> </w:t>
            </w:r>
          </w:p>
          <w:p w14:paraId="32787670" w14:textId="31D16E56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3559" w:type="dxa"/>
            <w:vAlign w:val="center"/>
          </w:tcPr>
          <w:p w14:paraId="52648133" w14:textId="166350DF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414F785D" w:rsidRPr="005E7E0B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74BD6B8C" w14:textId="77777777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30" w:type="dxa"/>
            <w:vAlign w:val="center"/>
          </w:tcPr>
          <w:p w14:paraId="21D3DAE3" w14:textId="19956231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Ocena na zasadzie „spełniono/nie spełniono” na podstawie Wniosku </w:t>
            </w:r>
            <w:r w:rsidR="00C44D8D" w:rsidRPr="005E7E0B">
              <w:rPr>
                <w:rFonts w:asciiTheme="minorHAnsi" w:eastAsia="Calibri" w:hAnsiTheme="minorHAnsi" w:cstheme="minorHAnsi"/>
              </w:rPr>
              <w:t>Wnioskodawcy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242935" w:rsidRPr="005E7E0B" w14:paraId="4871EF2E" w14:textId="77777777" w:rsidTr="76429D99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0C24DFFA" w14:textId="551835E3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242935" w:rsidRPr="005E7E0B">
              <w:rPr>
                <w:rFonts w:asciiTheme="minorHAnsi" w:eastAsia="Calibri" w:hAnsiTheme="minorHAnsi" w:cstheme="minorHAnsi"/>
                <w:b/>
                <w:bCs/>
              </w:rPr>
              <w:t>.3</w:t>
            </w:r>
          </w:p>
        </w:tc>
        <w:tc>
          <w:tcPr>
            <w:tcW w:w="1564" w:type="dxa"/>
            <w:vAlign w:val="center"/>
          </w:tcPr>
          <w:p w14:paraId="7DB143EC" w14:textId="5B31920B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Prototyp Systemu</w:t>
            </w:r>
          </w:p>
        </w:tc>
        <w:tc>
          <w:tcPr>
            <w:tcW w:w="1936" w:type="dxa"/>
            <w:vAlign w:val="center"/>
          </w:tcPr>
          <w:p w14:paraId="1487A73A" w14:textId="30FE9B6C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Moc i pojemność Systemu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  <w:shd w:val="clear" w:color="auto" w:fill="FFFFFF"/>
              </w:rPr>
              <w:t> </w:t>
            </w:r>
          </w:p>
        </w:tc>
        <w:tc>
          <w:tcPr>
            <w:tcW w:w="3559" w:type="dxa"/>
            <w:vAlign w:val="center"/>
          </w:tcPr>
          <w:p w14:paraId="33272487" w14:textId="11B7A453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C44D8D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44D8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zamieścił uzasadnienie spełnienia Wymagania Obligatoryjnego.</w:t>
            </w:r>
          </w:p>
        </w:tc>
        <w:tc>
          <w:tcPr>
            <w:tcW w:w="1830" w:type="dxa"/>
            <w:vAlign w:val="center"/>
          </w:tcPr>
          <w:p w14:paraId="7FB11B51" w14:textId="6B8B9BDF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C44D8D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14:paraId="39D2CBCE" w14:textId="59FB47E7" w:rsidR="00242935" w:rsidRPr="005E7E0B" w:rsidRDefault="00242935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0269642" w14:textId="32B824EE" w:rsidR="704144EC" w:rsidRPr="005E7E0B" w:rsidRDefault="001E3648" w:rsidP="00F0641A">
      <w:pPr>
        <w:pStyle w:val="Legenda"/>
        <w:spacing w:line="259" w:lineRule="auto"/>
        <w:rPr>
          <w:rFonts w:eastAsia="Calibri" w:cstheme="minorHAnsi"/>
          <w:color w:val="FF0000"/>
        </w:rPr>
      </w:pPr>
      <w:r w:rsidRPr="005E7E0B">
        <w:rPr>
          <w:rFonts w:eastAsia="Calibri" w:cstheme="minorHAnsi"/>
          <w:color w:val="000000" w:themeColor="text1"/>
        </w:rPr>
        <w:t xml:space="preserve">Tabela </w:t>
      </w:r>
      <w:r w:rsidR="003E0908" w:rsidRPr="005E7E0B">
        <w:rPr>
          <w:rFonts w:eastAsia="Calibri" w:cstheme="minorHAnsi"/>
          <w:color w:val="000000" w:themeColor="text1"/>
        </w:rPr>
        <w:t>9</w:t>
      </w:r>
      <w:r w:rsidR="704144EC" w:rsidRPr="005E7E0B">
        <w:rPr>
          <w:rFonts w:eastAsia="Calibri" w:cstheme="minorHAnsi"/>
          <w:color w:val="000000" w:themeColor="text1"/>
        </w:rPr>
        <w:t>. Ocena spełnienia Wymagań Obligatoryjnych</w:t>
      </w:r>
      <w:r w:rsidRPr="005E7E0B">
        <w:rPr>
          <w:rFonts w:eastAsia="Calibri" w:cstheme="minorHAnsi"/>
          <w:color w:val="000000" w:themeColor="text1"/>
        </w:rPr>
        <w:t xml:space="preserve"> dla </w:t>
      </w:r>
      <w:r w:rsidR="00242935" w:rsidRPr="005E7E0B">
        <w:rPr>
          <w:rFonts w:eastAsia="Calibri" w:cstheme="minorHAnsi"/>
          <w:color w:val="000000" w:themeColor="text1"/>
        </w:rPr>
        <w:t>Demonstratora Systemu Magazynowania Energii (Etap II)</w:t>
      </w:r>
    </w:p>
    <w:tbl>
      <w:tblPr>
        <w:tblStyle w:val="Tabela-Siatka"/>
        <w:tblW w:w="10227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1457"/>
        <w:gridCol w:w="1985"/>
        <w:gridCol w:w="3402"/>
        <w:gridCol w:w="1868"/>
      </w:tblGrid>
      <w:tr w:rsidR="00C44D8D" w:rsidRPr="005E7E0B" w14:paraId="4CE4BD42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FFD8491" w14:textId="4E5880F9" w:rsidR="7A7F2680" w:rsidRPr="005E7E0B" w:rsidRDefault="00C44D8D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Nr Wymagania Obligatoryjnego</w:t>
            </w:r>
          </w:p>
        </w:tc>
        <w:tc>
          <w:tcPr>
            <w:tcW w:w="1457" w:type="dxa"/>
            <w:shd w:val="clear" w:color="auto" w:fill="BDD6EE" w:themeFill="accent5" w:themeFillTint="66"/>
            <w:vAlign w:val="center"/>
          </w:tcPr>
          <w:p w14:paraId="6CFF36EC" w14:textId="0C460BFE" w:rsidR="7A7F2680" w:rsidRPr="005E7E0B" w:rsidRDefault="7A7F2680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985" w:type="dxa"/>
            <w:shd w:val="clear" w:color="auto" w:fill="BDD6EE" w:themeFill="accent5" w:themeFillTint="66"/>
            <w:vAlign w:val="center"/>
          </w:tcPr>
          <w:p w14:paraId="390D0638" w14:textId="22B70851" w:rsidR="7A7F2680" w:rsidRPr="005E7E0B" w:rsidRDefault="7A7F2680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Nazwa Wymagania Obligatoryjnego</w:t>
            </w:r>
          </w:p>
        </w:tc>
        <w:tc>
          <w:tcPr>
            <w:tcW w:w="3402" w:type="dxa"/>
            <w:shd w:val="clear" w:color="auto" w:fill="BDD6EE" w:themeFill="accent5" w:themeFillTint="66"/>
            <w:vAlign w:val="center"/>
          </w:tcPr>
          <w:p w14:paraId="7A099945" w14:textId="554B4186" w:rsidR="7A7F2680" w:rsidRPr="005E7E0B" w:rsidRDefault="7A7F2680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868" w:type="dxa"/>
            <w:shd w:val="clear" w:color="auto" w:fill="BDD6EE" w:themeFill="accent5" w:themeFillTint="66"/>
            <w:vAlign w:val="center"/>
          </w:tcPr>
          <w:p w14:paraId="73AB37AB" w14:textId="0E277116" w:rsidR="7A7F2680" w:rsidRPr="005E7E0B" w:rsidRDefault="7A7F2680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C44D8D" w:rsidRPr="005E7E0B" w14:paraId="2595167B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64CB2B86" w14:textId="70A7DCAF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1331BDB" w:rsidRPr="005E7E0B">
              <w:rPr>
                <w:rFonts w:asciiTheme="minorHAnsi" w:eastAsia="Calibri" w:hAnsiTheme="minorHAnsi" w:cstheme="minorHAnsi"/>
                <w:b/>
                <w:bCs/>
              </w:rPr>
              <w:t>.1</w:t>
            </w:r>
          </w:p>
        </w:tc>
        <w:tc>
          <w:tcPr>
            <w:tcW w:w="1457" w:type="dxa"/>
            <w:vAlign w:val="center"/>
          </w:tcPr>
          <w:p w14:paraId="615192D6" w14:textId="0F6C5710" w:rsidR="00242935" w:rsidRPr="005E7E0B" w:rsidRDefault="00242935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System</w:t>
            </w:r>
          </w:p>
        </w:tc>
        <w:tc>
          <w:tcPr>
            <w:tcW w:w="1985" w:type="dxa"/>
            <w:vAlign w:val="center"/>
          </w:tcPr>
          <w:p w14:paraId="117B0FCF" w14:textId="18CA3B18" w:rsidR="00242935" w:rsidRPr="005E7E0B" w:rsidRDefault="00242935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Wykonanie Systemu</w:t>
            </w:r>
          </w:p>
        </w:tc>
        <w:tc>
          <w:tcPr>
            <w:tcW w:w="3402" w:type="dxa"/>
            <w:vAlign w:val="center"/>
          </w:tcPr>
          <w:p w14:paraId="11F5B393" w14:textId="5F7C6509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391A398A" w14:textId="77777777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3E1E2598" w14:textId="59BC064A" w:rsidR="00242935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Ocena na zasadzie „spełniono/nie spełniono” na podstawie Wniosku </w:t>
            </w:r>
            <w:r w:rsidR="00C44D8D" w:rsidRPr="005E7E0B">
              <w:rPr>
                <w:rFonts w:asciiTheme="minorHAnsi" w:eastAsia="Calibri" w:hAnsiTheme="minorHAnsi" w:cstheme="minorHAnsi"/>
              </w:rPr>
              <w:t>Wnioskodawcy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E965609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4E8A798" w14:textId="7B61CF65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2DDB3520" w:rsidRPr="005E7E0B">
              <w:rPr>
                <w:rFonts w:asciiTheme="minorHAnsi" w:eastAsia="Calibri" w:hAnsiTheme="minorHAnsi" w:cstheme="minorHAnsi"/>
                <w:b/>
                <w:bCs/>
              </w:rPr>
              <w:t>.2</w:t>
            </w:r>
          </w:p>
        </w:tc>
        <w:tc>
          <w:tcPr>
            <w:tcW w:w="1457" w:type="dxa"/>
            <w:vAlign w:val="center"/>
          </w:tcPr>
          <w:p w14:paraId="3C722ED6" w14:textId="6AE015A4" w:rsidR="00242935" w:rsidRPr="005E7E0B" w:rsidRDefault="00242935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System</w:t>
            </w:r>
          </w:p>
        </w:tc>
        <w:tc>
          <w:tcPr>
            <w:tcW w:w="1985" w:type="dxa"/>
            <w:vAlign w:val="center"/>
          </w:tcPr>
          <w:p w14:paraId="037B9F90" w14:textId="7B7F1835" w:rsidR="00242935" w:rsidRPr="005E7E0B" w:rsidRDefault="00242935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Bateria </w:t>
            </w:r>
            <w:r w:rsidR="00C44D8D"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S</w:t>
            </w: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ystemowa</w:t>
            </w:r>
          </w:p>
        </w:tc>
        <w:tc>
          <w:tcPr>
            <w:tcW w:w="3402" w:type="dxa"/>
            <w:vAlign w:val="center"/>
          </w:tcPr>
          <w:p w14:paraId="38A5064B" w14:textId="58BE9588" w:rsidR="00242935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</w:tc>
        <w:tc>
          <w:tcPr>
            <w:tcW w:w="1868" w:type="dxa"/>
            <w:vAlign w:val="center"/>
          </w:tcPr>
          <w:p w14:paraId="2DEF40D1" w14:textId="3267B356" w:rsidR="00242935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0137181D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716F2D1" w14:textId="65F69071" w:rsidR="336B9A64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FFCFCFD" w:rsidRPr="005E7E0B">
              <w:rPr>
                <w:rFonts w:asciiTheme="minorHAnsi" w:eastAsia="Calibri" w:hAnsiTheme="minorHAnsi" w:cstheme="minorHAnsi"/>
                <w:b/>
                <w:bCs/>
              </w:rPr>
              <w:t>.3</w:t>
            </w:r>
          </w:p>
        </w:tc>
        <w:tc>
          <w:tcPr>
            <w:tcW w:w="1457" w:type="dxa"/>
            <w:vAlign w:val="center"/>
          </w:tcPr>
          <w:p w14:paraId="4DDF59F5" w14:textId="37794C70" w:rsidR="343C9614" w:rsidRPr="005E7E0B" w:rsidRDefault="343C9614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262247E3" w14:textId="64F78AAD" w:rsidR="343C9614" w:rsidRPr="005E7E0B" w:rsidRDefault="343C9614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Bateria Systemowa – magazyn energii</w:t>
            </w:r>
          </w:p>
        </w:tc>
        <w:tc>
          <w:tcPr>
            <w:tcW w:w="3402" w:type="dxa"/>
            <w:vAlign w:val="center"/>
          </w:tcPr>
          <w:p w14:paraId="2936FE52" w14:textId="09AE9BF4" w:rsidR="343C9614" w:rsidRPr="005E7E0B" w:rsidRDefault="5B56D2E2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77E5E6CF" w14:textId="45065F71" w:rsidR="5233E4AF" w:rsidRPr="005E7E0B" w:rsidRDefault="5233E4AF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4013339B" w14:textId="148574E2" w:rsidR="343C9614" w:rsidRPr="005E7E0B" w:rsidRDefault="5B56D2E2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="3DA31CAD"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9D8C87A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5F9AD55" w14:textId="304753FC" w:rsidR="17D4496C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6</w:t>
            </w:r>
            <w:r w:rsidR="3DA31CAD" w:rsidRPr="005E7E0B">
              <w:rPr>
                <w:rFonts w:asciiTheme="minorHAnsi" w:eastAsia="Calibri" w:hAnsiTheme="minorHAnsi" w:cstheme="minorHAnsi"/>
                <w:b/>
                <w:bCs/>
              </w:rPr>
              <w:t>.4</w:t>
            </w:r>
          </w:p>
        </w:tc>
        <w:tc>
          <w:tcPr>
            <w:tcW w:w="1457" w:type="dxa"/>
            <w:vAlign w:val="center"/>
          </w:tcPr>
          <w:p w14:paraId="30C718BC" w14:textId="37794C70" w:rsidR="5233E4AF" w:rsidRPr="005E7E0B" w:rsidRDefault="5233E4AF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099B4163" w14:textId="7DBB1398" w:rsidR="5233E4AF" w:rsidRPr="005E7E0B" w:rsidRDefault="5233E4AF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Bateria Systemowa – </w:t>
            </w:r>
            <w:r w:rsidR="75CEB637"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temperaturowy zakres pracy</w:t>
            </w:r>
          </w:p>
        </w:tc>
        <w:tc>
          <w:tcPr>
            <w:tcW w:w="3402" w:type="dxa"/>
            <w:vAlign w:val="center"/>
          </w:tcPr>
          <w:p w14:paraId="39588BE0" w14:textId="1B25D136" w:rsidR="5233E4AF" w:rsidRPr="005E7E0B" w:rsidRDefault="1C18B20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C44D8D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44D8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zamieścił uzasadnienie spełnienia Wymagania Obligatoryjnego.</w:t>
            </w:r>
          </w:p>
          <w:p w14:paraId="11204878" w14:textId="45065F71" w:rsidR="5233E4AF" w:rsidRPr="005E7E0B" w:rsidRDefault="5233E4AF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760C9129" w14:textId="35F0D835" w:rsidR="5233E4AF" w:rsidRPr="005E7E0B" w:rsidRDefault="1C18B20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68D8E6EF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5E9F65F" w14:textId="6705867D" w:rsidR="4504EB5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66B7921D" w:rsidRPr="005E7E0B">
              <w:rPr>
                <w:rFonts w:asciiTheme="minorHAnsi" w:eastAsia="Calibri" w:hAnsiTheme="minorHAnsi" w:cstheme="minorHAnsi"/>
                <w:b/>
                <w:bCs/>
              </w:rPr>
              <w:t>.5</w:t>
            </w:r>
          </w:p>
        </w:tc>
        <w:tc>
          <w:tcPr>
            <w:tcW w:w="1457" w:type="dxa"/>
            <w:vAlign w:val="center"/>
          </w:tcPr>
          <w:p w14:paraId="085D1629" w14:textId="37794C70" w:rsidR="5233E4AF" w:rsidRPr="005E7E0B" w:rsidRDefault="5233E4AF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03164D32" w14:textId="3C098E1E" w:rsidR="5233E4AF" w:rsidRPr="005E7E0B" w:rsidRDefault="5233E4AF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Bateria Systemowa – </w:t>
            </w:r>
            <w:r w:rsidR="4989B7B9"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obudowa</w:t>
            </w:r>
          </w:p>
        </w:tc>
        <w:tc>
          <w:tcPr>
            <w:tcW w:w="3402" w:type="dxa"/>
            <w:vAlign w:val="center"/>
          </w:tcPr>
          <w:p w14:paraId="6EEC2565" w14:textId="52F7F036" w:rsidR="1000A702" w:rsidRPr="005E7E0B" w:rsidRDefault="78ACD67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3E0908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3E0908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zamieścił uzasadnienie spełnienia Wymagania Obligatoryjnego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6FDCB39C" w14:textId="674C7609" w:rsidR="5233E4AF" w:rsidRPr="005E7E0B" w:rsidRDefault="5233E4AF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3AED1104" w14:textId="5B90DD66" w:rsidR="5233E4AF" w:rsidRPr="005E7E0B" w:rsidRDefault="1C18B20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084D905B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4A2DA211" w14:textId="6FC52705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470A699D" w:rsidRPr="005E7E0B">
              <w:rPr>
                <w:rFonts w:asciiTheme="minorHAnsi" w:eastAsia="Calibri" w:hAnsiTheme="minorHAnsi" w:cstheme="minorHAnsi"/>
                <w:b/>
                <w:bCs/>
              </w:rPr>
              <w:t>.6</w:t>
            </w:r>
          </w:p>
        </w:tc>
        <w:tc>
          <w:tcPr>
            <w:tcW w:w="1457" w:type="dxa"/>
            <w:vAlign w:val="center"/>
          </w:tcPr>
          <w:p w14:paraId="480AF1B5" w14:textId="28E801CF" w:rsidR="00F70838" w:rsidRPr="005E7E0B" w:rsidRDefault="4DB29167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6F601002" w14:textId="1C50FBF8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 IN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4DB31711" w14:textId="553F1458" w:rsidR="00F70838" w:rsidRPr="005E7E0B" w:rsidRDefault="7D741D4A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3586A162" w14:textId="0CEE6D3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26E3ED83" w14:textId="5A36ACCE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5229C752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B91130E" w14:textId="71FDF0A0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A9E2B55" w:rsidRPr="005E7E0B">
              <w:rPr>
                <w:rFonts w:asciiTheme="minorHAnsi" w:eastAsia="Calibri" w:hAnsiTheme="minorHAnsi" w:cstheme="minorHAnsi"/>
                <w:b/>
                <w:bCs/>
              </w:rPr>
              <w:t>.7</w:t>
            </w:r>
          </w:p>
        </w:tc>
        <w:tc>
          <w:tcPr>
            <w:tcW w:w="1457" w:type="dxa"/>
            <w:vAlign w:val="center"/>
          </w:tcPr>
          <w:p w14:paraId="0794F8E0" w14:textId="0CC04317" w:rsidR="00F70838" w:rsidRPr="005E7E0B" w:rsidRDefault="2A558B7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91C555B" w14:textId="2DE0A3FA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 OUT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4507AE43" w14:textId="0E51D762" w:rsidR="00F70838" w:rsidRPr="005E7E0B" w:rsidRDefault="67B75AA7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4F0375CD" w14:textId="7855724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52CB091F" w14:textId="5664E729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94CB3DC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B11ADD4" w14:textId="082058AC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5E69D253" w:rsidRPr="005E7E0B">
              <w:rPr>
                <w:rFonts w:asciiTheme="minorHAnsi" w:eastAsia="Calibri" w:hAnsiTheme="minorHAnsi" w:cstheme="minorHAnsi"/>
                <w:b/>
                <w:bCs/>
              </w:rPr>
              <w:t>.8</w:t>
            </w:r>
          </w:p>
        </w:tc>
        <w:tc>
          <w:tcPr>
            <w:tcW w:w="1457" w:type="dxa"/>
            <w:vAlign w:val="center"/>
          </w:tcPr>
          <w:p w14:paraId="45E2AF3C" w14:textId="0ADCD0A5" w:rsidR="00F70838" w:rsidRPr="005E7E0B" w:rsidRDefault="428A885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3D46D992" w14:textId="4DC3016F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 BAT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081C1EEF" w14:textId="69E9A0C0" w:rsidR="00F70838" w:rsidRPr="005E7E0B" w:rsidRDefault="67B75AA7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66993A06" w14:textId="30BC7C34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192792C9" w14:textId="379A776A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D86B4D9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FD77DC8" w14:textId="436F91A6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54BAECCA" w:rsidRPr="005E7E0B">
              <w:rPr>
                <w:rFonts w:asciiTheme="minorHAnsi" w:eastAsia="Calibri" w:hAnsiTheme="minorHAnsi" w:cstheme="minorHAnsi"/>
                <w:b/>
                <w:bCs/>
              </w:rPr>
              <w:t>.9</w:t>
            </w:r>
          </w:p>
        </w:tc>
        <w:tc>
          <w:tcPr>
            <w:tcW w:w="1457" w:type="dxa"/>
            <w:vAlign w:val="center"/>
          </w:tcPr>
          <w:p w14:paraId="03566317" w14:textId="6BCFE502" w:rsidR="00F70838" w:rsidRPr="005E7E0B" w:rsidRDefault="70314589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B1B7A7B" w14:textId="1C43185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 PV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0868E697" w14:textId="1B6D66DC" w:rsidR="00F70838" w:rsidRPr="005E7E0B" w:rsidRDefault="709D6B5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68DC8D1C" w14:textId="6C6970C8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1EC5E750" w14:textId="3CD7CCD9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7432587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A177FB8" w14:textId="70F9968A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7DE4DA4A" w:rsidRPr="005E7E0B">
              <w:rPr>
                <w:rFonts w:asciiTheme="minorHAnsi" w:eastAsia="Calibri" w:hAnsiTheme="minorHAnsi" w:cstheme="minorHAnsi"/>
                <w:b/>
                <w:bCs/>
              </w:rPr>
              <w:t>.10</w:t>
            </w:r>
          </w:p>
        </w:tc>
        <w:tc>
          <w:tcPr>
            <w:tcW w:w="1457" w:type="dxa"/>
            <w:vAlign w:val="center"/>
          </w:tcPr>
          <w:p w14:paraId="69253552" w14:textId="303B09D3" w:rsidR="00F70838" w:rsidRPr="005E7E0B" w:rsidRDefault="040A4E99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13E75608" w14:textId="54005191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 EV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285F88D2" w14:textId="793AE840" w:rsidR="00F70838" w:rsidRPr="005E7E0B" w:rsidRDefault="3C7505DC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993B597" w14:textId="4413650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659E1ED0" w14:textId="0683346A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5A8E475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21BBC58" w14:textId="0BFF863A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3337E206" w:rsidRPr="005E7E0B">
              <w:rPr>
                <w:rFonts w:asciiTheme="minorHAnsi" w:eastAsia="Calibri" w:hAnsiTheme="minorHAnsi" w:cstheme="minorHAnsi"/>
                <w:b/>
                <w:bCs/>
              </w:rPr>
              <w:t>.11</w:t>
            </w:r>
          </w:p>
        </w:tc>
        <w:tc>
          <w:tcPr>
            <w:tcW w:w="1457" w:type="dxa"/>
            <w:vAlign w:val="center"/>
          </w:tcPr>
          <w:p w14:paraId="7D152148" w14:textId="21B6413E" w:rsidR="00F70838" w:rsidRPr="005E7E0B" w:rsidRDefault="69B27612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2EAAB288" w14:textId="3A55985D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Uziemienie (GND)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72B7911E" w14:textId="0E740CD7" w:rsidR="00F70838" w:rsidRPr="005E7E0B" w:rsidRDefault="3C7505DC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658FE10C" w14:textId="31528FB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5BB97ACD" w14:textId="0038E9E4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73DDC20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45BFD13" w14:textId="01F61668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3257573" w:rsidRPr="005E7E0B">
              <w:rPr>
                <w:rFonts w:asciiTheme="minorHAnsi" w:eastAsia="Calibri" w:hAnsiTheme="minorHAnsi" w:cstheme="minorHAnsi"/>
                <w:b/>
                <w:bCs/>
              </w:rPr>
              <w:t>.12</w:t>
            </w:r>
          </w:p>
        </w:tc>
        <w:tc>
          <w:tcPr>
            <w:tcW w:w="1457" w:type="dxa"/>
            <w:vAlign w:val="center"/>
          </w:tcPr>
          <w:p w14:paraId="58086AAA" w14:textId="175C9F83" w:rsidR="00F70838" w:rsidRPr="005E7E0B" w:rsidRDefault="60AF30F4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5347B2A0" w14:textId="77777777" w:rsidR="00F70838" w:rsidRPr="005E7E0B" w:rsidRDefault="00F70838" w:rsidP="00F0641A">
            <w:pPr>
              <w:pStyle w:val="paragraph"/>
              <w:spacing w:before="0" w:beforeAutospacing="0" w:after="0" w:afterAutospacing="0" w:line="259" w:lineRule="auto"/>
              <w:textAlignment w:val="baseline"/>
              <w:divId w:val="73623503"/>
              <w:rPr>
                <w:rFonts w:asciiTheme="minorHAnsi" w:hAnsiTheme="minorHAnsi" w:cstheme="minorHAnsi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Kierunki przepływu energii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55F0CE67" w14:textId="009C83D0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54A509DC" w14:textId="25E6AE12" w:rsidR="00F70838" w:rsidRPr="005E7E0B" w:rsidRDefault="40F0D37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22B2CAC" w14:textId="6B5CE64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1D5D8180" w14:textId="1596D064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Ocena na zasadzie „spełniono/nie spełniono” na </w:t>
            </w:r>
            <w:r w:rsidRPr="005E7E0B">
              <w:rPr>
                <w:rFonts w:asciiTheme="minorHAnsi" w:eastAsia="Calibri" w:hAnsiTheme="minorHAnsi" w:cstheme="minorHAnsi"/>
              </w:rPr>
              <w:lastRenderedPageBreak/>
              <w:t>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8B4D23E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572A1FF8" w14:textId="5F7D55CE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6</w:t>
            </w:r>
            <w:r w:rsidR="22C7C859" w:rsidRPr="005E7E0B">
              <w:rPr>
                <w:rFonts w:asciiTheme="minorHAnsi" w:eastAsia="Calibri" w:hAnsiTheme="minorHAnsi" w:cstheme="minorHAnsi"/>
                <w:b/>
                <w:bCs/>
              </w:rPr>
              <w:t>.13</w:t>
            </w:r>
          </w:p>
        </w:tc>
        <w:tc>
          <w:tcPr>
            <w:tcW w:w="1457" w:type="dxa"/>
            <w:vAlign w:val="center"/>
          </w:tcPr>
          <w:p w14:paraId="0619401E" w14:textId="6ECDE260" w:rsidR="00F70838" w:rsidRPr="005E7E0B" w:rsidRDefault="3840F78C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11BD7C45" w14:textId="4327DE7E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Rodzaje zabezpieczeń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8EB3E2F" w14:textId="65EB2032" w:rsidR="00F70838" w:rsidRPr="005E7E0B" w:rsidRDefault="67EF072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2D550D7A" w14:textId="1312DBE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32F2D3D1" w14:textId="5A3C8D10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18E2EAA7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FEE2A2D" w14:textId="52569DEF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620549B6" w:rsidRPr="005E7E0B">
              <w:rPr>
                <w:rFonts w:asciiTheme="minorHAnsi" w:eastAsia="Calibri" w:hAnsiTheme="minorHAnsi" w:cstheme="minorHAnsi"/>
                <w:b/>
                <w:bCs/>
              </w:rPr>
              <w:t>.14</w:t>
            </w:r>
          </w:p>
        </w:tc>
        <w:tc>
          <w:tcPr>
            <w:tcW w:w="1457" w:type="dxa"/>
            <w:vAlign w:val="center"/>
          </w:tcPr>
          <w:p w14:paraId="6ED50B7D" w14:textId="06C92C70" w:rsidR="00F70838" w:rsidRPr="005E7E0B" w:rsidRDefault="436C80A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E26A016" w14:textId="787C5057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Separacja galwaniczna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1BE9CEDC" w14:textId="22591C92" w:rsidR="00F70838" w:rsidRPr="005E7E0B" w:rsidRDefault="67EF072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2AD85891" w14:textId="2DC781B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48CA6DCB" w14:textId="7E02E719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F606587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2C0E3728" w14:textId="660217EB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63769861" w:rsidRPr="005E7E0B">
              <w:rPr>
                <w:rFonts w:asciiTheme="minorHAnsi" w:eastAsia="Calibri" w:hAnsiTheme="minorHAnsi" w:cstheme="minorHAnsi"/>
                <w:b/>
                <w:bCs/>
              </w:rPr>
              <w:t>.15</w:t>
            </w:r>
          </w:p>
        </w:tc>
        <w:tc>
          <w:tcPr>
            <w:tcW w:w="1457" w:type="dxa"/>
            <w:vAlign w:val="center"/>
          </w:tcPr>
          <w:p w14:paraId="3866D4A5" w14:textId="60E98932" w:rsidR="00F70838" w:rsidRPr="005E7E0B" w:rsidRDefault="7A0F04B1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5BF892FC" w14:textId="5DA299FC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Przyłączenie instalacji OZE (</w:t>
            </w:r>
            <w:r w:rsidRPr="005E7E0B">
              <w:rPr>
                <w:rStyle w:val="spellingerror"/>
                <w:rFonts w:asciiTheme="minorHAnsi" w:hAnsiTheme="minorHAnsi" w:cstheme="minorHAnsi"/>
                <w:b/>
                <w:bCs/>
                <w:color w:val="000000"/>
              </w:rPr>
              <w:t>fotowoltaiki</w:t>
            </w: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) - MPPT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0E4A8F1" w14:textId="7194A31F" w:rsidR="00F70838" w:rsidRPr="005E7E0B" w:rsidRDefault="362695D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3E0908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3E0908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zamieścił uzasadnienie spełnienia Wymagania Obligatoryjnego</w:t>
            </w:r>
            <w:r w:rsidR="003E0908" w:rsidRPr="005E7E0B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6A2BAD9A" w14:textId="44DAEAFE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28AFE7E8" w14:textId="4DD6210F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1B75DAE4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4E6FF27E" w14:textId="2120EAD0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3260088" w:rsidRPr="005E7E0B">
              <w:rPr>
                <w:rFonts w:asciiTheme="minorHAnsi" w:eastAsia="Calibri" w:hAnsiTheme="minorHAnsi" w:cstheme="minorHAnsi"/>
                <w:b/>
                <w:bCs/>
              </w:rPr>
              <w:t>.16</w:t>
            </w:r>
          </w:p>
        </w:tc>
        <w:tc>
          <w:tcPr>
            <w:tcW w:w="1457" w:type="dxa"/>
            <w:vAlign w:val="center"/>
          </w:tcPr>
          <w:p w14:paraId="6C872C0C" w14:textId="40B07A60" w:rsidR="00F70838" w:rsidRPr="005E7E0B" w:rsidRDefault="4267FD86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4C3D78AF" w14:textId="41FA4232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Tryb pracy wyspowej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241C1E75" w14:textId="307A7264" w:rsidR="00F70838" w:rsidRPr="005E7E0B" w:rsidRDefault="2F0A5D1A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18F1566" w14:textId="0F2C947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7E0B71A4" w14:textId="686B4287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07E48A78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2A672E21" w14:textId="203426A8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26110E92" w:rsidRPr="005E7E0B">
              <w:rPr>
                <w:rFonts w:asciiTheme="minorHAnsi" w:eastAsia="Calibri" w:hAnsiTheme="minorHAnsi" w:cstheme="minorHAnsi"/>
                <w:b/>
                <w:bCs/>
              </w:rPr>
              <w:t>.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26110E92" w:rsidRPr="005E7E0B">
              <w:rPr>
                <w:rFonts w:asciiTheme="minorHAnsi" w:eastAsia="Calibri" w:hAnsiTheme="minorHAnsi" w:cstheme="minorHAnsi"/>
                <w:b/>
                <w:bCs/>
              </w:rPr>
              <w:t>7</w:t>
            </w:r>
          </w:p>
        </w:tc>
        <w:tc>
          <w:tcPr>
            <w:tcW w:w="1457" w:type="dxa"/>
            <w:vAlign w:val="center"/>
          </w:tcPr>
          <w:p w14:paraId="0484B4D2" w14:textId="347ECBD1" w:rsidR="00F70838" w:rsidRPr="005E7E0B" w:rsidRDefault="40623EC1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26DF9240" w14:textId="38CA565A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Tryb pracy sieciowej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50CD471D" w14:textId="3E17A64C" w:rsidR="00F70838" w:rsidRPr="005E7E0B" w:rsidRDefault="75C8F81C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78EFC9F8" w14:textId="71CEA24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109DA7A4" w14:textId="485BD57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nioskodawcy.</w:t>
            </w:r>
          </w:p>
        </w:tc>
      </w:tr>
      <w:tr w:rsidR="00C44D8D" w:rsidRPr="005E7E0B" w14:paraId="0B6CAD30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63F6AB4" w14:textId="64822B38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D4E8D4B" w:rsidRPr="005E7E0B">
              <w:rPr>
                <w:rFonts w:asciiTheme="minorHAnsi" w:eastAsia="Calibri" w:hAnsiTheme="minorHAnsi" w:cstheme="minorHAnsi"/>
                <w:b/>
                <w:bCs/>
              </w:rPr>
              <w:t>.18</w:t>
            </w:r>
          </w:p>
        </w:tc>
        <w:tc>
          <w:tcPr>
            <w:tcW w:w="1457" w:type="dxa"/>
            <w:vAlign w:val="center"/>
          </w:tcPr>
          <w:p w14:paraId="4E124C1C" w14:textId="5F734D16" w:rsidR="00F70838" w:rsidRPr="005E7E0B" w:rsidRDefault="6029907E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379826B5" w14:textId="7AECAA5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Współczynnik zawartości harmonicznych (THD)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4A101E3" w14:textId="5AF60033" w:rsidR="00F70838" w:rsidRPr="005E7E0B" w:rsidRDefault="4E6E271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4D1881C3" w14:textId="3BD0403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466E50BA" w14:textId="19700270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DA64BE2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7BCF22A" w14:textId="2A22F7DC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2169E831" w:rsidRPr="005E7E0B">
              <w:rPr>
                <w:rFonts w:asciiTheme="minorHAnsi" w:eastAsia="Calibri" w:hAnsiTheme="minorHAnsi" w:cstheme="minorHAnsi"/>
                <w:b/>
                <w:bCs/>
              </w:rPr>
              <w:t>.19</w:t>
            </w:r>
          </w:p>
        </w:tc>
        <w:tc>
          <w:tcPr>
            <w:tcW w:w="1457" w:type="dxa"/>
            <w:vAlign w:val="center"/>
          </w:tcPr>
          <w:p w14:paraId="03208586" w14:textId="32AA4825" w:rsidR="00F70838" w:rsidRPr="005E7E0B" w:rsidRDefault="0BD6AA72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6BCC19CD" w14:textId="41E4DBAA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del w:id="15" w:author="Autor">
              <w:r w:rsidRPr="005E7E0B" w:rsidDel="00A9065B">
                <w:rPr>
                  <w:rStyle w:val="normaltextrun"/>
                  <w:rFonts w:asciiTheme="minorHAnsi" w:hAnsiTheme="minorHAnsi" w:cstheme="minorHAnsi"/>
                  <w:b/>
                  <w:bCs/>
                  <w:color w:val="000000"/>
                </w:rPr>
                <w:delText>Poziom tętnień</w:delText>
              </w:r>
            </w:del>
            <w:ins w:id="16" w:author="Autor">
              <w:r w:rsidR="00A9065B">
                <w:rPr>
                  <w:rStyle w:val="normaltextrun"/>
                  <w:rFonts w:asciiTheme="minorHAnsi" w:hAnsiTheme="minorHAnsi" w:cstheme="minorHAnsi"/>
                  <w:b/>
                  <w:bCs/>
                  <w:color w:val="000000"/>
                </w:rPr>
                <w:t>Poziom izolacji</w:t>
              </w:r>
            </w:ins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72A5F802" w14:textId="376E972D" w:rsidR="00F70838" w:rsidRPr="005E7E0B" w:rsidRDefault="074B5EF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FA161EB" w14:textId="1F3E0D3F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784E985C" w14:textId="1F71B4BF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6060A02D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AF287DA" w14:textId="0903A3CC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67ED401" w:rsidRPr="005E7E0B">
              <w:rPr>
                <w:rFonts w:asciiTheme="minorHAnsi" w:eastAsia="Calibri" w:hAnsiTheme="minorHAnsi" w:cstheme="minorHAnsi"/>
                <w:b/>
                <w:bCs/>
              </w:rPr>
              <w:t>.20</w:t>
            </w:r>
          </w:p>
        </w:tc>
        <w:tc>
          <w:tcPr>
            <w:tcW w:w="1457" w:type="dxa"/>
            <w:vAlign w:val="center"/>
          </w:tcPr>
          <w:p w14:paraId="4483C9EA" w14:textId="56DF54C1" w:rsidR="00F70838" w:rsidRPr="005E7E0B" w:rsidRDefault="303F6BBF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2F770EE" w14:textId="69C1843E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Współczynnik mocy (cosinus φ)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4CEAC681" w14:textId="302844F1" w:rsidR="00F70838" w:rsidRPr="005E7E0B" w:rsidRDefault="56316BE4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2DE00C0" w14:textId="7A2B01F9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244F57E5" w14:textId="75948411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3A6F0B4F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2D400B3" w14:textId="19CB6872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66E9FE54" w:rsidRPr="005E7E0B">
              <w:rPr>
                <w:rFonts w:asciiTheme="minorHAnsi" w:eastAsia="Calibri" w:hAnsiTheme="minorHAnsi" w:cstheme="minorHAnsi"/>
                <w:b/>
                <w:bCs/>
              </w:rPr>
              <w:t>.21</w:t>
            </w:r>
          </w:p>
        </w:tc>
        <w:tc>
          <w:tcPr>
            <w:tcW w:w="1457" w:type="dxa"/>
            <w:vAlign w:val="center"/>
          </w:tcPr>
          <w:p w14:paraId="1EE1E148" w14:textId="41E4C241" w:rsidR="00F70838" w:rsidRPr="005E7E0B" w:rsidRDefault="632F0AD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145D822D" w14:textId="3FFB3715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Wejście COS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7C09341E" w14:textId="7048B37B" w:rsidR="00F70838" w:rsidRPr="005E7E0B" w:rsidRDefault="56316BE4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6B301233" w14:textId="4C794DE4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00DF8C80" w14:textId="658D1C08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lastRenderedPageBreak/>
              <w:t xml:space="preserve">Ocena na zasadzie „spełniono/nie spełniono” na </w:t>
            </w:r>
            <w:r w:rsidRPr="005E7E0B">
              <w:rPr>
                <w:rFonts w:asciiTheme="minorHAnsi" w:eastAsia="Calibri" w:hAnsiTheme="minorHAnsi" w:cstheme="minorHAnsi"/>
              </w:rPr>
              <w:lastRenderedPageBreak/>
              <w:t>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447A08D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8BD63DF" w14:textId="77799D43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6</w:t>
            </w:r>
            <w:r w:rsidR="5031BD47" w:rsidRPr="005E7E0B">
              <w:rPr>
                <w:rFonts w:asciiTheme="minorHAnsi" w:eastAsia="Calibri" w:hAnsiTheme="minorHAnsi" w:cstheme="minorHAnsi"/>
                <w:b/>
                <w:bCs/>
              </w:rPr>
              <w:t>.22</w:t>
            </w:r>
          </w:p>
        </w:tc>
        <w:tc>
          <w:tcPr>
            <w:tcW w:w="1457" w:type="dxa"/>
            <w:vAlign w:val="center"/>
          </w:tcPr>
          <w:p w14:paraId="34AD14D1" w14:textId="444FD896" w:rsidR="00F70838" w:rsidRPr="005E7E0B" w:rsidRDefault="2D886284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6F04663F" w14:textId="0E1FEE12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Wejście DIR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2C3D2B0B" w14:textId="232C7529" w:rsidR="00F70838" w:rsidRPr="005E7E0B" w:rsidRDefault="7378FDD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6D3744D" w14:textId="4009767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492179BA" w14:textId="034498B3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1CCDF64A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B9B0DA9" w14:textId="6BF7D826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D42DEDC" w:rsidRPr="005E7E0B">
              <w:rPr>
                <w:rFonts w:asciiTheme="minorHAnsi" w:eastAsia="Calibri" w:hAnsiTheme="minorHAnsi" w:cstheme="minorHAnsi"/>
                <w:b/>
                <w:bCs/>
              </w:rPr>
              <w:t>.23</w:t>
            </w:r>
          </w:p>
        </w:tc>
        <w:tc>
          <w:tcPr>
            <w:tcW w:w="1457" w:type="dxa"/>
            <w:vAlign w:val="center"/>
          </w:tcPr>
          <w:p w14:paraId="2667C74A" w14:textId="443AAC4A" w:rsidR="00F70838" w:rsidRPr="005E7E0B" w:rsidRDefault="006C824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65532E1" w14:textId="72D98AE9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Wejście ISL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0AFCA43E" w14:textId="419CC04E" w:rsidR="00F70838" w:rsidRPr="005E7E0B" w:rsidRDefault="7F69664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3D8DC924" w14:textId="383E4F94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036A3709" w14:textId="67F39333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51DB2F3D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5AF03B3F" w14:textId="489115E9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32082072" w:rsidRPr="005E7E0B">
              <w:rPr>
                <w:rFonts w:asciiTheme="minorHAnsi" w:eastAsia="Calibri" w:hAnsiTheme="minorHAnsi" w:cstheme="minorHAnsi"/>
                <w:b/>
                <w:bCs/>
              </w:rPr>
              <w:t>.24</w:t>
            </w:r>
          </w:p>
        </w:tc>
        <w:tc>
          <w:tcPr>
            <w:tcW w:w="1457" w:type="dxa"/>
            <w:vAlign w:val="center"/>
          </w:tcPr>
          <w:p w14:paraId="4D1DBA79" w14:textId="7B8275A4" w:rsidR="00F70838" w:rsidRPr="005E7E0B" w:rsidRDefault="08287B77" w:rsidP="00F0641A">
            <w:pPr>
              <w:spacing w:after="160"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887A4F4" w14:textId="52B3989A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Wejścia ISL, DIR, COS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0095E5C" w14:textId="326B4B9B" w:rsidR="00F70838" w:rsidRPr="005E7E0B" w:rsidRDefault="7F69664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56CFD4D2" w14:textId="3BA459E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7E244E42" w14:textId="3D809166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04DAE35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0322E95" w14:textId="123C79C1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301027BA" w:rsidRPr="005E7E0B">
              <w:rPr>
                <w:rFonts w:asciiTheme="minorHAnsi" w:eastAsia="Calibri" w:hAnsiTheme="minorHAnsi" w:cstheme="minorHAnsi"/>
                <w:b/>
                <w:bCs/>
              </w:rPr>
              <w:t>.25</w:t>
            </w:r>
          </w:p>
        </w:tc>
        <w:tc>
          <w:tcPr>
            <w:tcW w:w="1457" w:type="dxa"/>
            <w:vAlign w:val="center"/>
          </w:tcPr>
          <w:p w14:paraId="462B019E" w14:textId="2DB955D3" w:rsidR="00F70838" w:rsidRPr="005E7E0B" w:rsidRDefault="2A46B87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5BAF3CDE" w14:textId="4EF21C45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Oprogramowanie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24C076F3" w14:textId="12010E7F" w:rsidR="00F70838" w:rsidRPr="005E7E0B" w:rsidRDefault="7EEC710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A5D8E2C" w14:textId="33FC9257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55EFE7F4" w14:textId="28E06B92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7B44C86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AF30DEB" w14:textId="06E91A05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5BD51B2D" w:rsidRPr="005E7E0B">
              <w:rPr>
                <w:rFonts w:asciiTheme="minorHAnsi" w:eastAsia="Calibri" w:hAnsiTheme="minorHAnsi" w:cstheme="minorHAnsi"/>
                <w:b/>
                <w:bCs/>
              </w:rPr>
              <w:t>.26</w:t>
            </w:r>
          </w:p>
        </w:tc>
        <w:tc>
          <w:tcPr>
            <w:tcW w:w="1457" w:type="dxa"/>
            <w:vAlign w:val="center"/>
          </w:tcPr>
          <w:p w14:paraId="19575DD0" w14:textId="73BAB68F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1985" w:type="dxa"/>
            <w:vAlign w:val="center"/>
          </w:tcPr>
          <w:p w14:paraId="41C65794" w14:textId="3933521E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Ochrona Systemu – wyłączenie awaryjne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34CD01D8" w14:textId="777899D1" w:rsidR="00F70838" w:rsidRPr="005E7E0B" w:rsidRDefault="2238CD8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9D3CDAE" w14:textId="0CF3CEF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32E75FEE" w14:textId="5CD17F28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6928CF66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2EDB28A7" w14:textId="216DE38C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79494A18" w:rsidRPr="005E7E0B">
              <w:rPr>
                <w:rFonts w:asciiTheme="minorHAnsi" w:eastAsia="Calibri" w:hAnsiTheme="minorHAnsi" w:cstheme="minorHAnsi"/>
                <w:b/>
                <w:bCs/>
              </w:rPr>
              <w:t>.27</w:t>
            </w:r>
          </w:p>
        </w:tc>
        <w:tc>
          <w:tcPr>
            <w:tcW w:w="1457" w:type="dxa"/>
            <w:vAlign w:val="center"/>
          </w:tcPr>
          <w:p w14:paraId="404C1E56" w14:textId="30A36308" w:rsidR="00F70838" w:rsidRPr="005E7E0B" w:rsidRDefault="62F57ABC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59EA2D0B" w14:textId="087714DC" w:rsidR="00F70838" w:rsidRPr="005E7E0B" w:rsidRDefault="29D8D55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Warunki pracy Systemu</w:t>
            </w:r>
          </w:p>
          <w:p w14:paraId="16DB45B3" w14:textId="26C95897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12EF98C" w14:textId="7630175D" w:rsidR="00F70838" w:rsidRPr="005E7E0B" w:rsidRDefault="2238CD8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3AC84D0D" w14:textId="71E7E63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796EF93A" w14:textId="5114CB04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A84ABC8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68131626" w14:textId="791E16CA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7F79F839" w:rsidRPr="005E7E0B">
              <w:rPr>
                <w:rFonts w:asciiTheme="minorHAnsi" w:eastAsia="Calibri" w:hAnsiTheme="minorHAnsi" w:cstheme="minorHAnsi"/>
                <w:b/>
                <w:bCs/>
              </w:rPr>
              <w:t>.28</w:t>
            </w:r>
          </w:p>
        </w:tc>
        <w:tc>
          <w:tcPr>
            <w:tcW w:w="1457" w:type="dxa"/>
            <w:vAlign w:val="center"/>
          </w:tcPr>
          <w:p w14:paraId="3AAEB57D" w14:textId="08658C48" w:rsidR="00F70838" w:rsidRPr="005E7E0B" w:rsidRDefault="7D189F96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25FB55CB" w14:textId="7C3C36C5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Zakres temperatury pracy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52F8792A" w14:textId="658F060B" w:rsidR="00F70838" w:rsidRPr="005E7E0B" w:rsidRDefault="17B02922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5571FCAB" w14:textId="299DC97E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5BB26285" w14:textId="65F171D5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C8B3FBE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492A2CAE" w14:textId="40597041" w:rsidR="00F70838" w:rsidRPr="005E7E0B" w:rsidRDefault="41392F97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7A9B27C" w:rsidRPr="005E7E0B">
              <w:rPr>
                <w:rFonts w:asciiTheme="minorHAnsi" w:eastAsia="Calibri" w:hAnsiTheme="minorHAnsi" w:cstheme="minorHAnsi"/>
                <w:b/>
                <w:bCs/>
              </w:rPr>
              <w:t>.29</w:t>
            </w:r>
          </w:p>
        </w:tc>
        <w:tc>
          <w:tcPr>
            <w:tcW w:w="1457" w:type="dxa"/>
            <w:vAlign w:val="center"/>
          </w:tcPr>
          <w:p w14:paraId="457E1D43" w14:textId="51B83E80" w:rsidR="00F70838" w:rsidRPr="005E7E0B" w:rsidRDefault="2031EF5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12C75B98" w14:textId="2D0E2EF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Elementy składowe Systemu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51957F3E" w14:textId="79DC6DF2" w:rsidR="00F70838" w:rsidRPr="005E7E0B" w:rsidRDefault="6BE8C54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86CF348" w14:textId="77D3D6E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2ABD8BEF" w14:textId="5B7F95E4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DFE2697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37D2ACF7" w14:textId="7E1A461A" w:rsidR="00F70838" w:rsidRPr="005E7E0B" w:rsidRDefault="41392F97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25153B7" w:rsidRPr="005E7E0B">
              <w:rPr>
                <w:rFonts w:asciiTheme="minorHAnsi" w:eastAsia="Calibri" w:hAnsiTheme="minorHAnsi" w:cstheme="minorHAnsi"/>
                <w:b/>
                <w:bCs/>
              </w:rPr>
              <w:t>.30</w:t>
            </w:r>
          </w:p>
        </w:tc>
        <w:tc>
          <w:tcPr>
            <w:tcW w:w="1457" w:type="dxa"/>
            <w:vAlign w:val="center"/>
          </w:tcPr>
          <w:p w14:paraId="5CEDAF92" w14:textId="75AA61C2" w:rsidR="00F70838" w:rsidRPr="005E7E0B" w:rsidRDefault="28C2B87F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44A657CC" w14:textId="6BDCFAC8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Klasa szczelności</w:t>
            </w:r>
            <w:r w:rsidRPr="005E7E0B">
              <w:rPr>
                <w:rStyle w:val="eop"/>
                <w:rFonts w:asciiTheme="minorHAnsi" w:hAnsiTheme="minorHAnsi" w:cstheme="minorHAnsi"/>
                <w:b/>
                <w:bCs/>
                <w:color w:val="000000" w:themeColor="text1"/>
              </w:rPr>
              <w:t> </w:t>
            </w:r>
          </w:p>
          <w:p w14:paraId="3A356829" w14:textId="4B4DA93F" w:rsidR="00F70838" w:rsidRPr="005E7E0B" w:rsidRDefault="38332DD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eop"/>
                <w:rFonts w:asciiTheme="minorHAnsi" w:hAnsiTheme="minorHAnsi" w:cstheme="minorHAnsi"/>
                <w:b/>
                <w:bCs/>
                <w:color w:val="000000" w:themeColor="text1"/>
              </w:rPr>
              <w:t>Urządzenia Centralnego</w:t>
            </w:r>
          </w:p>
        </w:tc>
        <w:tc>
          <w:tcPr>
            <w:tcW w:w="3402" w:type="dxa"/>
            <w:vAlign w:val="center"/>
          </w:tcPr>
          <w:p w14:paraId="681DA2A2" w14:textId="543AB76D" w:rsidR="00F70838" w:rsidRPr="005E7E0B" w:rsidRDefault="1809072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7A7FD752" w14:textId="32253C9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10708EDD" w14:textId="42598F5C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Ocena na zasadzie „spełniono/nie spełniono” na </w:t>
            </w:r>
            <w:r w:rsidRPr="005E7E0B">
              <w:rPr>
                <w:rFonts w:asciiTheme="minorHAnsi" w:eastAsia="Calibri" w:hAnsiTheme="minorHAnsi" w:cstheme="minorHAnsi"/>
              </w:rPr>
              <w:lastRenderedPageBreak/>
              <w:t>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330E3D65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6EE8A37" w14:textId="70FE3EC4" w:rsidR="00F70838" w:rsidRPr="005E7E0B" w:rsidRDefault="41392F97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6</w:t>
            </w:r>
            <w:r w:rsidR="6DD8A970" w:rsidRPr="005E7E0B">
              <w:rPr>
                <w:rFonts w:asciiTheme="minorHAnsi" w:eastAsia="Calibri" w:hAnsiTheme="minorHAnsi" w:cstheme="minorHAnsi"/>
                <w:b/>
                <w:bCs/>
              </w:rPr>
              <w:t>.31</w:t>
            </w:r>
          </w:p>
        </w:tc>
        <w:tc>
          <w:tcPr>
            <w:tcW w:w="1457" w:type="dxa"/>
            <w:vAlign w:val="center"/>
          </w:tcPr>
          <w:p w14:paraId="695BD3A9" w14:textId="512707E5" w:rsidR="00F70838" w:rsidRPr="005E7E0B" w:rsidRDefault="06DBF99E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Demonstrator</w:t>
            </w:r>
          </w:p>
        </w:tc>
        <w:tc>
          <w:tcPr>
            <w:tcW w:w="1985" w:type="dxa"/>
            <w:vAlign w:val="center"/>
          </w:tcPr>
          <w:p w14:paraId="42A5DB5C" w14:textId="3C8B37D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Moc przyłączonego źródła OZE (</w:t>
            </w:r>
            <w:r w:rsidRPr="005E7E0B">
              <w:rPr>
                <w:rStyle w:val="spellingerror"/>
                <w:rFonts w:asciiTheme="minorHAnsi" w:hAnsiTheme="minorHAnsi" w:cstheme="minorHAnsi"/>
                <w:b/>
                <w:bCs/>
                <w:color w:val="000000"/>
              </w:rPr>
              <w:t>fotowoltaiki</w:t>
            </w: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) do Systemu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33560A7" w14:textId="4907B411" w:rsidR="00F70838" w:rsidRPr="005E7E0B" w:rsidRDefault="54C6D492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13D6AB5" w14:textId="1755D7AA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59F6A2A6" w14:textId="1A8932E7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DB7143" w:rsidRPr="005E7E0B" w14:paraId="55301479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65C0D059" w14:textId="6E2754B6" w:rsidR="00DB7143" w:rsidRPr="005E7E0B" w:rsidRDefault="00DB7143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6.32</w:t>
            </w:r>
          </w:p>
        </w:tc>
        <w:tc>
          <w:tcPr>
            <w:tcW w:w="1457" w:type="dxa"/>
            <w:vAlign w:val="center"/>
          </w:tcPr>
          <w:p w14:paraId="3105D647" w14:textId="1521F63C" w:rsidR="00DB7143" w:rsidRPr="005E7E0B" w:rsidRDefault="00DB714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47FA2381" w14:textId="52F0121E" w:rsidR="00DB7143" w:rsidRPr="005E7E0B" w:rsidRDefault="00DB7143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Minimalna Sprawność Systemu</w:t>
            </w:r>
          </w:p>
        </w:tc>
        <w:tc>
          <w:tcPr>
            <w:tcW w:w="3402" w:type="dxa"/>
            <w:vAlign w:val="center"/>
          </w:tcPr>
          <w:p w14:paraId="3DDFDA73" w14:textId="77777777" w:rsidR="00DB7143" w:rsidRPr="005E7E0B" w:rsidRDefault="00DB714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6230F12A" w14:textId="77777777" w:rsidR="00DB7143" w:rsidRPr="005E7E0B" w:rsidRDefault="00DB714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0AA0C847" w14:textId="56755414" w:rsidR="00DB7143" w:rsidRPr="005E7E0B" w:rsidRDefault="00DB714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Wnioskodawcy.</w:t>
            </w:r>
          </w:p>
        </w:tc>
      </w:tr>
      <w:tr w:rsidR="00DB7143" w:rsidRPr="005E7E0B" w14:paraId="5C5D3D5F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94B8F9C" w14:textId="42398AEA" w:rsidR="00DB7143" w:rsidRPr="005E7E0B" w:rsidRDefault="00DB7143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6.33</w:t>
            </w:r>
          </w:p>
        </w:tc>
        <w:tc>
          <w:tcPr>
            <w:tcW w:w="1457" w:type="dxa"/>
            <w:vAlign w:val="center"/>
          </w:tcPr>
          <w:p w14:paraId="32D0FBE9" w14:textId="5EF3FD30" w:rsidR="00DB7143" w:rsidRPr="005E7E0B" w:rsidRDefault="00DB714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165CE1E1" w14:textId="5144F0AE" w:rsidR="00DB7143" w:rsidRPr="005E7E0B" w:rsidRDefault="00DB7143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Maksymalny Poziom hałasu</w:t>
            </w:r>
          </w:p>
        </w:tc>
        <w:tc>
          <w:tcPr>
            <w:tcW w:w="3402" w:type="dxa"/>
            <w:vAlign w:val="center"/>
          </w:tcPr>
          <w:p w14:paraId="6BDD348E" w14:textId="77777777" w:rsidR="00DB7143" w:rsidRPr="005E7E0B" w:rsidRDefault="00DB714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04522C1D" w14:textId="77777777" w:rsidR="00DB7143" w:rsidRPr="005E7E0B" w:rsidRDefault="00DB714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5F7310ED" w14:textId="6C9C4615" w:rsidR="00DB7143" w:rsidRPr="005E7E0B" w:rsidRDefault="00DB714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Wnioskodawcy.</w:t>
            </w:r>
          </w:p>
        </w:tc>
      </w:tr>
    </w:tbl>
    <w:p w14:paraId="6B442557" w14:textId="4586E442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712E0E9A" w14:textId="11C114EB" w:rsidR="7A7F2680" w:rsidRPr="005E7E0B" w:rsidRDefault="7A7F2680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0138E1EF" w14:textId="0A298C76" w:rsidR="704144EC" w:rsidRPr="005E7E0B" w:rsidRDefault="704144EC" w:rsidP="00F0641A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II. </w:t>
      </w:r>
      <w:r w:rsidR="009E5771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Kryteria 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Konkursowe:</w:t>
      </w:r>
    </w:p>
    <w:p w14:paraId="27939CDD" w14:textId="2D6C3A3F" w:rsidR="7A7F2680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przystąpi do oceny Wniosku zgodnie z 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Kryteriami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Konkursowymi odnoszącymi się bezpośrednio do Wymagań Konkursowych przedstawionych w Załączniku nr 1 do Regulaminu. Zamawiający w ramach oceny Wniosku pod kątem 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 będzie przyznawał Wyk</w:t>
      </w:r>
      <w:r w:rsidR="00997DFB" w:rsidRPr="005E7E0B">
        <w:rPr>
          <w:rFonts w:eastAsia="Calibri" w:cstheme="minorHAnsi"/>
          <w:color w:val="000000" w:themeColor="text1"/>
          <w:sz w:val="22"/>
          <w:szCs w:val="22"/>
        </w:rPr>
        <w:t>onawcy punkty zgodnie z Tabelą 1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>0</w:t>
      </w:r>
      <w:r w:rsidRPr="005E7E0B">
        <w:rPr>
          <w:rFonts w:eastAsia="Yu Mincho" w:cstheme="minorHAnsi"/>
          <w:color w:val="000000" w:themeColor="text1"/>
          <w:sz w:val="20"/>
          <w:szCs w:val="20"/>
        </w:rPr>
        <w:t xml:space="preserve">.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Maksymalna liczba punktów możliwych do uzyskania wynosi 100. </w:t>
      </w:r>
    </w:p>
    <w:p w14:paraId="264D330F" w14:textId="36FF20E0" w:rsidR="7A7F2680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Szczegółowe informacje nt. ww. 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Konkursowych przedstawiono w Tabeli </w:t>
      </w:r>
      <w:r w:rsidR="00997DFB" w:rsidRPr="005E7E0B">
        <w:rPr>
          <w:rFonts w:eastAsia="Calibri" w:cstheme="minorHAnsi"/>
          <w:color w:val="000000" w:themeColor="text1"/>
          <w:sz w:val="22"/>
          <w:szCs w:val="22"/>
        </w:rPr>
        <w:t>1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>0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>.</w:t>
      </w:r>
    </w:p>
    <w:p w14:paraId="516CE5FC" w14:textId="2AFFED11" w:rsidR="704144EC" w:rsidRPr="005E7E0B" w:rsidRDefault="00997DFB" w:rsidP="00F0641A">
      <w:pPr>
        <w:pStyle w:val="Legenda"/>
        <w:spacing w:line="259" w:lineRule="auto"/>
        <w:rPr>
          <w:rFonts w:eastAsia="Calibri" w:cstheme="minorHAnsi"/>
          <w:color w:val="000000" w:themeColor="text1"/>
        </w:rPr>
      </w:pPr>
      <w:r w:rsidRPr="005E7E0B">
        <w:rPr>
          <w:rFonts w:eastAsia="Calibri" w:cstheme="minorHAnsi"/>
          <w:color w:val="000000" w:themeColor="text1"/>
        </w:rPr>
        <w:t>Tabela 1</w:t>
      </w:r>
      <w:r w:rsidR="009E5771" w:rsidRPr="005E7E0B">
        <w:rPr>
          <w:rFonts w:eastAsia="Calibri" w:cstheme="minorHAnsi"/>
          <w:color w:val="000000" w:themeColor="text1"/>
        </w:rPr>
        <w:t>0</w:t>
      </w:r>
      <w:r w:rsidR="704144EC" w:rsidRPr="005E7E0B">
        <w:rPr>
          <w:rFonts w:eastAsia="Yu Mincho" w:cstheme="minorHAnsi"/>
          <w:color w:val="000000" w:themeColor="text1"/>
        </w:rPr>
        <w:t xml:space="preserve">. </w:t>
      </w:r>
      <w:r w:rsidR="009E5771" w:rsidRPr="005E7E0B">
        <w:rPr>
          <w:rFonts w:eastAsia="Calibri" w:cstheme="minorHAnsi"/>
          <w:color w:val="000000" w:themeColor="text1"/>
        </w:rPr>
        <w:t xml:space="preserve">Kryteria </w:t>
      </w:r>
      <w:r w:rsidR="704144EC" w:rsidRPr="005E7E0B">
        <w:rPr>
          <w:rFonts w:eastAsia="Calibri" w:cstheme="minorHAnsi"/>
          <w:color w:val="000000" w:themeColor="text1"/>
        </w:rPr>
        <w:t>Konkursowe</w:t>
      </w:r>
      <w:r w:rsidRPr="005E7E0B">
        <w:rPr>
          <w:rFonts w:eastAsia="Calibri" w:cstheme="minorHAnsi"/>
          <w:color w:val="000000" w:themeColor="text1"/>
        </w:rPr>
        <w:t xml:space="preserve"> w Przedsięwzięciu dla S</w:t>
      </w:r>
      <w:r w:rsidR="00DC62A6" w:rsidRPr="005E7E0B">
        <w:rPr>
          <w:rFonts w:eastAsia="Calibri" w:cstheme="minorHAnsi"/>
          <w:color w:val="000000" w:themeColor="text1"/>
        </w:rPr>
        <w:t>trumienia “</w:t>
      </w:r>
      <w:r w:rsidR="6FC84105" w:rsidRPr="005E7E0B">
        <w:rPr>
          <w:rFonts w:eastAsia="Calibri" w:cstheme="minorHAnsi"/>
          <w:color w:val="000000" w:themeColor="text1"/>
        </w:rPr>
        <w:t>S</w:t>
      </w:r>
      <w:r w:rsidR="00DC62A6" w:rsidRPr="005E7E0B">
        <w:rPr>
          <w:rFonts w:eastAsia="Calibri" w:cstheme="minorHAnsi"/>
          <w:color w:val="000000" w:themeColor="text1"/>
        </w:rPr>
        <w:t>ystem”</w:t>
      </w:r>
    </w:p>
    <w:tbl>
      <w:tblPr>
        <w:tblStyle w:val="Tabela-Siatka"/>
        <w:tblW w:w="10215" w:type="dxa"/>
        <w:jc w:val="center"/>
        <w:tblLayout w:type="fixed"/>
        <w:tblLook w:val="0000" w:firstRow="0" w:lastRow="0" w:firstColumn="0" w:lastColumn="0" w:noHBand="0" w:noVBand="0"/>
      </w:tblPr>
      <w:tblGrid>
        <w:gridCol w:w="1426"/>
        <w:gridCol w:w="2535"/>
        <w:gridCol w:w="4836"/>
        <w:gridCol w:w="1418"/>
      </w:tblGrid>
      <w:tr w:rsidR="7A7F2680" w:rsidRPr="005E7E0B" w14:paraId="75B27336" w14:textId="77777777" w:rsidTr="54A8FB23">
        <w:trPr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41DB9E55" w14:textId="7D2E2720" w:rsidR="7A7F2680" w:rsidRPr="005E7E0B" w:rsidRDefault="009E5771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Dotyczy Wymagania Konkursowego nr: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5741F2F0" w14:textId="448E5944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Nazwa i Opis </w:t>
            </w:r>
            <w:r w:rsidR="009E5771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>Konkursowego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2F6BB7AF" w14:textId="57EF28C0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Sposób przyznawania punktów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0165482A" w14:textId="62D0B097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7A7F2680" w:rsidRPr="005E7E0B" w14:paraId="5DF3E98F" w14:textId="77777777" w:rsidTr="54A8FB23">
        <w:trPr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7C48179" w14:textId="33DA0D15" w:rsidR="7A7F2680" w:rsidRPr="005E7E0B" w:rsidRDefault="009E5771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59094C29" w:rsidRPr="005E7E0B">
              <w:rPr>
                <w:rFonts w:asciiTheme="minorHAnsi" w:eastAsia="Calibri" w:hAnsiTheme="minorHAnsi" w:cstheme="minorHAnsi"/>
              </w:rPr>
              <w:t>.1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9DCA3" w14:textId="6C26E268" w:rsidR="7A7F2680" w:rsidRPr="005E7E0B" w:rsidRDefault="18A7A19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Sprawność</w:t>
            </w:r>
            <w:r w:rsidR="00997DFB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Systemu</w:t>
            </w:r>
          </w:p>
          <w:p w14:paraId="39338D15" w14:textId="33138A45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438EEE7" w14:textId="167369C9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95B0F" w14:textId="7E3926CA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, Zamawiający dokona porównania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wartości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Sprawności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</w:t>
            </w:r>
            <w:r w:rsidR="009E5771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zadeklarowanej przez 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najwyższej deklarowanej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wartości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Sprawności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Systemu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spośród wszystkich Wniosków. Zamawiający przyzna punkty na podstawie niniejszego wzoru:</w:t>
            </w:r>
          </w:p>
          <w:p w14:paraId="7B29018E" w14:textId="3AEEF2D6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9045358" w14:textId="4E3079F2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=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/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max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3004BF28" w14:textId="025DA6B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gdzie:</w:t>
            </w:r>
          </w:p>
          <w:p w14:paraId="4F002D3C" w14:textId="7EAF1359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7332DD3" w14:textId="758FAC88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 xml:space="preserve">Sprawności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Systemu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 Uzyskany wynik zostanie zaokrąglony do trzech miejsc po przecinku,</w:t>
            </w:r>
          </w:p>
          <w:p w14:paraId="6B56EACF" w14:textId="60843790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67220A0" w14:textId="54ED0A04" w:rsidR="00A9065B" w:rsidRDefault="1E6AAE04" w:rsidP="00F0641A">
            <w:pPr>
              <w:spacing w:line="259" w:lineRule="auto"/>
              <w:rPr>
                <w:ins w:id="17" w:author="Autor"/>
                <w:rFonts w:asciiTheme="minorHAnsi" w:eastAsia="Calibri" w:hAnsiTheme="minorHAnsi" w:cstheme="minorHAnsi"/>
                <w:color w:val="000000" w:themeColor="text1"/>
              </w:rPr>
            </w:pP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max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najwyższ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wartość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Sprawnoś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spośród wszystkich Wniosków [%]</w:t>
            </w:r>
            <w:ins w:id="18" w:author="Autor">
              <w:r w:rsidR="00A9065B">
                <w:rPr>
                  <w:rFonts w:asciiTheme="minorHAnsi" w:eastAsia="Calibri" w:hAnsiTheme="minorHAnsi" w:cstheme="minorHAnsi"/>
                  <w:color w:val="000000" w:themeColor="text1"/>
                </w:rPr>
                <w:t>,</w:t>
              </w:r>
            </w:ins>
            <w:del w:id="19" w:author="Autor">
              <w:r w:rsidRPr="005E7E0B" w:rsidDel="00A9065B">
                <w:rPr>
                  <w:rFonts w:asciiTheme="minorHAnsi" w:eastAsia="Calibri" w:hAnsiTheme="minorHAnsi" w:cstheme="minorHAnsi"/>
                  <w:color w:val="000000" w:themeColor="text1"/>
                </w:rPr>
                <w:delText>.</w:delText>
              </w:r>
            </w:del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4009CE0C" w14:textId="53328A36" w:rsidR="00A9065B" w:rsidRPr="005E7E0B" w:rsidRDefault="00A9065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ins w:id="20" w:author="Autor">
              <w:r w:rsidRPr="67A66269">
                <w:rPr>
                  <w:rFonts w:eastAsia="Calibri" w:cs="Calibri"/>
                  <w:color w:val="000000" w:themeColor="text1"/>
                </w:rPr>
                <w:t xml:space="preserve">pomniejszoną o 80% (przykładowo dla największej sprawności spośród wszystkich wniosków 98% wartość sprawności </w:t>
              </w:r>
              <w:proofErr w:type="spellStart"/>
              <w:r w:rsidRPr="67A66269">
                <w:rPr>
                  <w:rFonts w:eastAsia="Calibri" w:cs="Calibri"/>
                  <w:color w:val="000000" w:themeColor="text1"/>
                </w:rPr>
                <w:t>So</w:t>
              </w:r>
              <w:proofErr w:type="spellEnd"/>
              <w:r w:rsidRPr="67A66269">
                <w:rPr>
                  <w:rFonts w:eastAsia="Calibri" w:cs="Calibri"/>
                  <w:color w:val="000000" w:themeColor="text1"/>
                </w:rPr>
                <w:t xml:space="preserve"> max wynosić będzie 18%).</w:t>
              </w:r>
            </w:ins>
          </w:p>
          <w:p w14:paraId="2C519330" w14:textId="68E770B4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FD3A6E8" w14:textId="7F6D6373" w:rsidR="7A7F2680" w:rsidRPr="005E7E0B" w:rsidRDefault="1E6AAE04" w:rsidP="00F0641A">
            <w:pPr>
              <w:spacing w:line="259" w:lineRule="auto"/>
              <w:rPr>
                <w:rFonts w:asciiTheme="minorHAnsi" w:eastAsia="Calibri" w:hAnsiTheme="minorHAnsi" w:cstheme="minorHAnsi"/>
                <w:color w:val="FF0000"/>
              </w:rPr>
            </w:pP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wartość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Sprawnoś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Systemu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[%]</w:t>
            </w:r>
            <w:ins w:id="21" w:author="Autor">
              <w:r w:rsidR="00A9065B">
                <w:rPr>
                  <w:rFonts w:asciiTheme="minorHAnsi" w:eastAsia="Calibri" w:hAnsiTheme="minorHAnsi" w:cstheme="minorHAnsi"/>
                  <w:color w:val="000000" w:themeColor="text1"/>
                </w:rPr>
                <w:t>,</w:t>
              </w:r>
              <w:r w:rsidR="00A9065B" w:rsidRPr="67A66269">
                <w:rPr>
                  <w:rFonts w:eastAsia="Calibri" w:cs="Calibri"/>
                  <w:color w:val="000000" w:themeColor="text1"/>
                </w:rPr>
                <w:t xml:space="preserve">(przykładowo dla największej sprawności spośród wszystkich wniosków 98% wartość sprawności </w:t>
              </w:r>
              <w:proofErr w:type="spellStart"/>
              <w:r w:rsidR="00A9065B" w:rsidRPr="67A66269">
                <w:rPr>
                  <w:rFonts w:eastAsia="Calibri" w:cs="Calibri"/>
                  <w:color w:val="000000" w:themeColor="text1"/>
                </w:rPr>
                <w:t>So</w:t>
              </w:r>
              <w:proofErr w:type="spellEnd"/>
              <w:r w:rsidR="00A9065B" w:rsidRPr="67A66269">
                <w:rPr>
                  <w:rFonts w:eastAsia="Calibri" w:cs="Calibri"/>
                  <w:color w:val="000000" w:themeColor="text1"/>
                </w:rPr>
                <w:t xml:space="preserve"> max wynosić będzie 18%)</w:t>
              </w:r>
            </w:ins>
            <w:del w:id="22" w:author="Autor">
              <w:r w:rsidRPr="005E7E0B" w:rsidDel="00A9065B">
                <w:rPr>
                  <w:rFonts w:asciiTheme="minorHAnsi" w:eastAsia="Calibri" w:hAnsiTheme="minorHAnsi" w:cstheme="minorHAnsi"/>
                  <w:color w:val="000000" w:themeColor="text1"/>
                </w:rPr>
                <w:delText xml:space="preserve">. </w:delText>
              </w:r>
            </w:del>
          </w:p>
          <w:p w14:paraId="1303D15D" w14:textId="4F0ECC3E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C61598C" w14:textId="09FD896E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626AD89C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5169E689" w14:textId="29DDC7EE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BCC4" w14:textId="4810B99D" w:rsidR="7A7F2680" w:rsidRPr="005E7E0B" w:rsidRDefault="08973F2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 xml:space="preserve">40 </w:t>
            </w:r>
            <w:r w:rsidR="069CC766"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7A7F2680" w:rsidRPr="005E7E0B" w14:paraId="0E38044D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20C1F8C9" w14:textId="26BF3328" w:rsidR="7A7F2680" w:rsidRPr="005E7E0B" w:rsidRDefault="77A4D612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59094C29" w:rsidRPr="005E7E0B">
              <w:rPr>
                <w:rFonts w:asciiTheme="minorHAnsi" w:eastAsia="Calibri" w:hAnsiTheme="minorHAnsi" w:cstheme="minorHAnsi"/>
              </w:rPr>
              <w:t>.2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AE54" w14:textId="20172D37" w:rsidR="7A7F2680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Wymiary U</w:t>
            </w:r>
            <w:r w:rsidR="18A7A19D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rządzenia</w:t>
            </w:r>
            <w:r w:rsidR="18A7A19D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7716C01E" w:rsidRPr="005E7E0B">
              <w:rPr>
                <w:rFonts w:asciiTheme="minorHAnsi" w:eastAsia="Calibri" w:hAnsiTheme="minorHAnsi" w:cstheme="minorHAnsi"/>
                <w:b/>
                <w:bCs/>
              </w:rPr>
              <w:t>Centralnego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FF36F" w14:textId="00B714ED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Zamawiający dokona porównania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wartości 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ymiarów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rządzenia (Wu)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deklarowanej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najniższ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ej wartości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j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Wymiar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rządzenia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Centralnego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spośród wszystkich Wniosków. Zamawiający przyzna punkty na podstawie niniejszego wzoru:</w:t>
            </w:r>
          </w:p>
          <w:p w14:paraId="023B272C" w14:textId="280ACC00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2BFF6BD" w14:textId="5A9E9A53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= 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min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/ 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u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0847B7BE" w14:textId="155C35A9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gdzie:</w:t>
            </w:r>
          </w:p>
          <w:p w14:paraId="26CFB11B" w14:textId="241A089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C5D06BF" w14:textId="6288FCAB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Wymiary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rządzenia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Centralnego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. Uzyskany wynik zostanie zaokrąglony do trzech miejsc po przecinku. </w:t>
            </w:r>
          </w:p>
          <w:p w14:paraId="45F9E8BE" w14:textId="0B4C2867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25A08C8" w14:textId="12FFD6BC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oznacza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najniższ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ą wartość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Wymiar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rządzenia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Centralnego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spośród wszystkich Wniosków [dm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perscript"/>
              </w:rPr>
              <w:t>3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7EF7C788" w14:textId="65AFBB63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F90D2C6" w14:textId="152DD4F1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u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oznacza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wartość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Wymiar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rządzenia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Centralnego,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[dm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perscript"/>
              </w:rPr>
              <w:t>3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232CC58C" w14:textId="459506FF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A3E0020" w14:textId="3DFAD860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19FAD481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20C17A44" w14:textId="77C2D186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17D6E" w14:textId="61D818C6" w:rsidR="7A7F2680" w:rsidRPr="005E7E0B" w:rsidRDefault="324ABBD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74043A96" w:rsidRPr="005E7E0B">
              <w:rPr>
                <w:rFonts w:asciiTheme="minorHAnsi" w:eastAsia="Calibri" w:hAnsiTheme="minorHAnsi" w:cstheme="minorHAnsi"/>
                <w:b/>
                <w:bCs/>
              </w:rPr>
              <w:t>0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punktów</w:t>
            </w:r>
          </w:p>
        </w:tc>
      </w:tr>
      <w:tr w:rsidR="7A7F2680" w:rsidRPr="005E7E0B" w14:paraId="205A9AE7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5949ADB" w14:textId="5367A19A" w:rsidR="7A7F2680" w:rsidRPr="005E7E0B" w:rsidRDefault="77A4D612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59094C29" w:rsidRPr="005E7E0B">
              <w:rPr>
                <w:rFonts w:asciiTheme="minorHAnsi" w:eastAsia="Calibri" w:hAnsiTheme="minorHAnsi" w:cstheme="minorHAnsi"/>
              </w:rPr>
              <w:t>.3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5161" w14:textId="38B54C5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Poziom hałasu</w:t>
            </w:r>
            <w:r w:rsidRPr="005E7E0B">
              <w:rPr>
                <w:rStyle w:val="eop"/>
                <w:rFonts w:asciiTheme="minorHAnsi" w:eastAsia="Calibri" w:hAnsiTheme="minorHAnsi" w:cstheme="minorHAnsi"/>
                <w:color w:val="000000" w:themeColor="text1"/>
              </w:rPr>
              <w:t> 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6ED36" w14:textId="08DC92CD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, Zamawiający dokona porównania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P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oziomu hałasu (Hu)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deklarowanego przez 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najniższego deklarowanego Poziomu hałasu, spośród wszystkich Wniosków. Zamawiający przyzna punkty na podstawie niniejszego wzoru:</w:t>
            </w:r>
          </w:p>
          <w:p w14:paraId="666783D7" w14:textId="26415186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40B71F5" w14:textId="08994DD2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lastRenderedPageBreak/>
              <w:t>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= 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min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/ 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u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77A4D612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4353D426" w14:textId="027146E4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gdzie:</w:t>
            </w:r>
          </w:p>
          <w:p w14:paraId="1E83E13A" w14:textId="109A49E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76468A1" w14:textId="56E3E8B1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Poziom hałasu. Uzyskany wynik zostanie zaokrąglony do trzech miejsc po przecinku. </w:t>
            </w:r>
          </w:p>
          <w:p w14:paraId="19933909" w14:textId="0D3A554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9921444" w14:textId="63DD63C1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oznacza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najniższy deklarowany Poziom hałasu, spośród wszystkich Wniosków [</w:t>
            </w:r>
            <w:proofErr w:type="spellStart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dB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36028707" w14:textId="544BD985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CBF0522" w14:textId="58A5AF57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u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Poziom hałasu deklarowany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</w:t>
            </w:r>
            <w:proofErr w:type="spellStart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dB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15CCAD25" w14:textId="0F5B217B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496A6DA" w14:textId="41FD2436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387797ED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265C626F" w14:textId="64A57586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C126" w14:textId="4FE5948E" w:rsidR="7A7F2680" w:rsidRPr="005E7E0B" w:rsidRDefault="7E78888C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15</w:t>
            </w:r>
            <w:r w:rsidR="7EED4477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324ABBDD"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7A7F2680" w:rsidRPr="005E7E0B" w14:paraId="19562A6F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AD970A2" w14:textId="02BD3A4D" w:rsidR="7A7F2680" w:rsidRPr="005E7E0B" w:rsidRDefault="77A4D612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59094C29" w:rsidRPr="005E7E0B">
              <w:rPr>
                <w:rFonts w:asciiTheme="minorHAnsi" w:eastAsia="Calibri" w:hAnsiTheme="minorHAnsi" w:cstheme="minorHAnsi"/>
              </w:rPr>
              <w:t>.4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FBF1" w14:textId="14FF6EB2" w:rsidR="7A7F2680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Bezpośrednie koszty </w:t>
            </w:r>
            <w:r w:rsidR="69E6AE60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elementów </w:t>
            </w: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do produkcji Systemu Magazynowania Energii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66D40" w14:textId="49AF7DA7" w:rsidR="7A7F2680" w:rsidRPr="005E7E0B" w:rsidRDefault="59094C2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Zamawiający dokona porównania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wartości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ezpośrednich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kosztów </w:t>
            </w:r>
            <w:r w:rsidR="29507A2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elementów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do produkcji Systemu Magazynowania Energii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deklarowanych przez 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najniższe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j wartości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deklarowanego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ezpośredniego kosztu </w:t>
            </w:r>
            <w:r w:rsidR="7EEBF42A" w:rsidRPr="005E7E0B">
              <w:rPr>
                <w:rFonts w:asciiTheme="minorHAnsi" w:eastAsia="Calibri" w:hAnsiTheme="minorHAnsi" w:cstheme="minorHAnsi"/>
                <w:color w:val="000000" w:themeColor="text1"/>
              </w:rPr>
              <w:t>element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="7EEBF42A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>do produkcji Systemu Magazynowania Energii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spośród wszystkich Wniosków. Zamawiający przyzna punkty na podstawie niniejszego wzoru:</w:t>
            </w:r>
          </w:p>
          <w:p w14:paraId="7CC9140E" w14:textId="4974D214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BE9A793" w14:textId="5C136D8A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C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= K 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min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/ 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*N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26EF504E" w14:textId="51060A41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gdzie:</w:t>
            </w:r>
          </w:p>
          <w:p w14:paraId="45C313CA" w14:textId="7E903FFC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C5E43EB" w14:textId="0F2940D7" w:rsidR="7A7F2680" w:rsidRPr="005E7E0B" w:rsidRDefault="59094C2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C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Bezpośrednie koszty </w:t>
            </w:r>
            <w:r w:rsidR="225A0F7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elementów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>do produkcji Systemu Magazynowania Energii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 Uzyskany wynik zostanie zaokrąglony do trzech miejsc po przecinku,</w:t>
            </w:r>
          </w:p>
          <w:p w14:paraId="54192FF0" w14:textId="61B5F6A1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1D88F30" w14:textId="4361C963" w:rsidR="7A7F2680" w:rsidRPr="005E7E0B" w:rsidRDefault="59094C2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najniższ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ą wartość B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ezpośredni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ch kosztów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233FC7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elementów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do produkcji </w:t>
            </w:r>
            <w:r w:rsidR="00997DFB" w:rsidRPr="005E7E0B">
              <w:rPr>
                <w:rStyle w:val="normaltextrun"/>
                <w:rFonts w:asciiTheme="minorHAnsi" w:eastAsia="Calibri" w:hAnsiTheme="minorHAnsi" w:cstheme="minorHAnsi"/>
                <w:color w:val="000000" w:themeColor="text1"/>
              </w:rPr>
              <w:t>Systemu Magazynowania Energii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spośród wszystkich Wniosków [PLN</w:t>
            </w:r>
            <w:r w:rsidR="4CD0BFF7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netto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/kW</w:t>
            </w:r>
            <w:r w:rsidR="4CD0BFF7" w:rsidRPr="005E7E0B">
              <w:rPr>
                <w:rFonts w:asciiTheme="minorHAnsi" w:eastAsia="Calibri" w:hAnsiTheme="minorHAnsi" w:cstheme="minorHAnsi"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02AAE52E" w14:textId="03F143FA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47271A9" w14:textId="58457703" w:rsidR="7A7F2680" w:rsidRPr="005E7E0B" w:rsidRDefault="59094C2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oznacza wartość B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ezpośredni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ch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>koszt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6ACB189A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elementów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do produkcji </w:t>
            </w:r>
            <w:r w:rsidR="00997DFB" w:rsidRPr="005E7E0B">
              <w:rPr>
                <w:rStyle w:val="normaltextrun"/>
                <w:rFonts w:asciiTheme="minorHAnsi" w:eastAsia="Calibri" w:hAnsiTheme="minorHAnsi" w:cstheme="minorHAnsi"/>
                <w:color w:val="000000" w:themeColor="text1"/>
              </w:rPr>
              <w:t>Systemu Magazynowania Energii</w:t>
            </w:r>
            <w:r w:rsidR="047D9EC9" w:rsidRPr="005E7E0B">
              <w:rPr>
                <w:rStyle w:val="normaltextrun"/>
                <w:rFonts w:asciiTheme="minorHAnsi" w:eastAsia="Calibri" w:hAnsiTheme="minorHAnsi" w:cstheme="minorHAnsi"/>
                <w:color w:val="000000" w:themeColor="text1"/>
              </w:rPr>
              <w:t xml:space="preserve"> deklarowanych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[PLN</w:t>
            </w:r>
            <w:r w:rsidR="4CD0BFF7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netto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/kW</w:t>
            </w:r>
            <w:r w:rsidR="4CD0BFF7" w:rsidRPr="005E7E0B">
              <w:rPr>
                <w:rFonts w:asciiTheme="minorHAnsi" w:eastAsia="Calibri" w:hAnsiTheme="minorHAnsi" w:cstheme="minorHAnsi"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0F5C5CA5" w14:textId="206E65E1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E7BD328" w14:textId="6A3626B9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3DACAC53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14C7CEEC" w14:textId="42EDD66B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EAF0E" w14:textId="2E218B79" w:rsidR="7A7F2680" w:rsidRPr="005E7E0B" w:rsidRDefault="5632211A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23 </w:t>
            </w:r>
            <w:r w:rsidR="645CCE3F" w:rsidRPr="005E7E0B">
              <w:rPr>
                <w:rFonts w:asciiTheme="minorHAnsi" w:eastAsia="Calibri" w:hAnsiTheme="minorHAnsi" w:cstheme="minorHAnsi"/>
                <w:b/>
                <w:bCs/>
              </w:rPr>
              <w:t>punkt</w:t>
            </w:r>
            <w:r w:rsidR="6E21D654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7A7F2680" w:rsidRPr="005E7E0B" w14:paraId="2D7E5629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62F3277F" w14:textId="14E18E1C" w:rsidR="7A7F2680" w:rsidRPr="005E7E0B" w:rsidRDefault="36D5E594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lastRenderedPageBreak/>
              <w:t>7</w:t>
            </w:r>
            <w:r w:rsidR="334F3CBD" w:rsidRPr="005E7E0B">
              <w:rPr>
                <w:rFonts w:asciiTheme="minorHAnsi" w:eastAsia="Calibri" w:hAnsiTheme="minorHAnsi" w:cstheme="minorHAnsi"/>
              </w:rPr>
              <w:t>.5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B1D24" w14:textId="3B6FE3D7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Przychód z komercjalizacji Wyników Prac B+R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24410" w14:textId="22A76073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 ramach niniejszego Kryterium, Zamawiający dokona porównania dodatkowego Udziału w Przychodzie z komercjalizacji Wyników Prac B+R zadeklarowanego w badanym Wniosku danego Wnioskodawcy do najwyższego deklarowanego Udziału w Przychodzie z komercjalizacji Wyników Prac B+R spośród wszystkich Wniosków.</w:t>
            </w:r>
          </w:p>
          <w:p w14:paraId="10B59389" w14:textId="77777777" w:rsidR="005E7688" w:rsidRPr="005E7E0B" w:rsidRDefault="005E768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1E22746" w14:textId="0D9BC689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przyzna punkty na podstawie niniejszego wzoru:</w:t>
            </w:r>
          </w:p>
          <w:p w14:paraId="054445CB" w14:textId="0200517A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6E9D1FF" w14:textId="77777777" w:rsidR="005E7688" w:rsidRPr="005E7E0B" w:rsidRDefault="36D5E594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U= 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DBR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/ 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 DBR max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*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5329C86D" w14:textId="77777777" w:rsidR="005E7688" w:rsidRPr="005E7E0B" w:rsidRDefault="005E7688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4FADE8F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Przy czym:</w:t>
            </w:r>
          </w:p>
          <w:p w14:paraId="2738C913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4886AF6D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liczbę punktów przyznaną badanemu Wnioskowi danego Wnioskodawcy w ramach Kryterium Przychód z komercjalizacji Wyników Prac B+R. Uzyskany wynik zostanie zaokrąglony do trzech miejsc po przecinku,</w:t>
            </w:r>
          </w:p>
          <w:p w14:paraId="7204B40C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397C2D31" w14:textId="18557738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DBR max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najwyższy deklarowany dodatkowy Udział w Przychodzie z komercjalizacji Wyników Prac B+R [%]</w:t>
            </w:r>
            <w:r w:rsidR="7BEF82B9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spośród wszystkich Wniosków,</w:t>
            </w:r>
          </w:p>
          <w:p w14:paraId="6BDE7BF4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51462099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DBR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dodatkowy Udział w Przychodzie z komercjalizacji Wyników Prac B+R deklarowany w badanym Wniosku danego Wnioskodawcy [%].</w:t>
            </w:r>
          </w:p>
          <w:p w14:paraId="688ABF0B" w14:textId="64C08B89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045AA7C" w14:textId="57E90F59" w:rsidR="005E7688" w:rsidRPr="005E7E0B" w:rsidRDefault="36D5E594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08B00749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49B5FCA2" w14:textId="77777777" w:rsidR="005E7688" w:rsidRPr="005E7E0B" w:rsidRDefault="005E7688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B905EEF" w14:textId="3B557AD2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</w:pPr>
          </w:p>
          <w:p w14:paraId="3AF25E68" w14:textId="2D596F08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13E004C" w14:textId="2F56A05E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F423" w14:textId="1DA4E85A" w:rsidR="7A7F2680" w:rsidRPr="005E7E0B" w:rsidRDefault="2803F37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25F8175C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653FC676" w:rsidRPr="005E7E0B">
              <w:rPr>
                <w:rFonts w:asciiTheme="minorHAnsi" w:eastAsia="Calibri" w:hAnsiTheme="minorHAnsi" w:cstheme="minorHAnsi"/>
                <w:b/>
                <w:bCs/>
              </w:rPr>
              <w:t>punkt</w:t>
            </w:r>
            <w:r w:rsidR="53DECDCC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00997DFB" w:rsidRPr="005E7E0B" w14:paraId="41697B33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28524D62" w14:textId="1185AFD9" w:rsidR="00997DFB" w:rsidRPr="005E7E0B" w:rsidRDefault="36D5E594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00997DFB" w:rsidRPr="005E7E0B">
              <w:rPr>
                <w:rFonts w:asciiTheme="minorHAnsi" w:eastAsia="Calibri" w:hAnsiTheme="minorHAnsi" w:cstheme="minorHAnsi"/>
              </w:rPr>
              <w:t>.6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D8838" w14:textId="3BE774CF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Przychód z komercjalizacji </w:t>
            </w:r>
          </w:p>
          <w:p w14:paraId="786F6344" w14:textId="0ABE17F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Technologii Zależnych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B9F88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 ramach niniejszego Kryterium, zamawiający dokona porównania dodatkowego Udziału w Przychodzie z komercjalizacji Technologii Zależnych zadeklarowanego w badanym Wniosku danego Wnioskodawcy do najwyższego deklarowanego Udziału w Przychodzie z komercjalizacji Technologii Zależnych spośród wszystkich Wniosków.</w:t>
            </w:r>
          </w:p>
          <w:p w14:paraId="5143F94D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37BFD118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Zamawiający przyzna punkty na podstawie niniejszego wzoru:</w:t>
            </w:r>
          </w:p>
          <w:p w14:paraId="54C5628E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3362BD73" w14:textId="77777777" w:rsidR="005E7688" w:rsidRPr="005E7E0B" w:rsidRDefault="005E7688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E0AB2C6" w14:textId="5AA289E2" w:rsidR="005E7688" w:rsidRPr="005E7E0B" w:rsidRDefault="36D5E594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Z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= 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DTZ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/ 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 DTZ max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*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2B795981" w14:textId="77777777" w:rsidR="005E7688" w:rsidRPr="005E7E0B" w:rsidRDefault="005E7688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6B8234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Przy czym:</w:t>
            </w:r>
          </w:p>
          <w:p w14:paraId="5C6EE4A6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25469364" w14:textId="6557647B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lastRenderedPageBreak/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Z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liczbę punktów przyznaną badanemu Wnioskowi danego Wnioskodawcy w ramach Kryterium Przychód z komercjalizacji Technologii Zależnych. Uzyskany wynik zostanie zaokrąglony do trzech miejsc po przecinku,</w:t>
            </w:r>
          </w:p>
          <w:p w14:paraId="1F912A10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1F076D46" w14:textId="5387C9EC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Z max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najwyższy deklarowany dodatkowy Udział w Przychodzie z komercjalizacji Technologii Zależnych spośród wszystkich Wniosków [%],</w:t>
            </w:r>
          </w:p>
          <w:p w14:paraId="7AF7D883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113A21BD" w14:textId="1EB90763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Z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dodatkowy Udział w Przychodzie z Komercjalizacji Technologii Zależnych deklarowany w badanym Wniosku danego Wnioskodawcy [%].</w:t>
            </w:r>
          </w:p>
          <w:p w14:paraId="00794BF9" w14:textId="4CC9E570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1181250" w14:textId="10B4BC4F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106F3FD6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64403085" w14:textId="337DCD2F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2523C" w14:textId="0520B802" w:rsidR="00997DFB" w:rsidRPr="005E7E0B" w:rsidRDefault="64E59F29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3</w:t>
            </w:r>
            <w:r w:rsidR="78EE7777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000E3973" w:rsidRPr="005E7E0B">
              <w:rPr>
                <w:rFonts w:asciiTheme="minorHAnsi" w:eastAsia="Calibri" w:hAnsiTheme="minorHAnsi" w:cstheme="minorHAnsi"/>
                <w:b/>
                <w:bCs/>
              </w:rPr>
              <w:t>punkt</w:t>
            </w:r>
            <w:r w:rsidR="2DED80AD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00997DFB" w:rsidRPr="005E7E0B" w14:paraId="28F4E33A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16AC9D38" w14:textId="0560BB3A" w:rsidR="00997DFB" w:rsidRPr="005E7E0B" w:rsidRDefault="36D5E594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000E3973" w:rsidRPr="005E7E0B">
              <w:rPr>
                <w:rFonts w:asciiTheme="minorHAnsi" w:eastAsia="Calibri" w:hAnsiTheme="minorHAnsi" w:cstheme="minorHAnsi"/>
              </w:rPr>
              <w:t>.</w:t>
            </w:r>
            <w:r w:rsidR="00997DFB" w:rsidRPr="005E7E0B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ACEBD" w14:textId="5E55BCCC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Cena za realizację Etapu I</w:t>
            </w:r>
          </w:p>
          <w:p w14:paraId="597C36E9" w14:textId="36AE8E62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B796" w14:textId="1512C51A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, Zamawiający dokona porównania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Ceny 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realizacj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j przez Wnioskodawcę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do najniższe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j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j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Ceny 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realizacj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 spośród wszystkich Wniosków. Zamawiający przyzna punkty na podstawie niniejszego wzoru:</w:t>
            </w:r>
          </w:p>
          <w:p w14:paraId="2A6DE5C8" w14:textId="089A9D8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C82264C" w14:textId="38F3E206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EI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= 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EI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/K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 xml:space="preserve">EI </w:t>
            </w:r>
            <w:proofErr w:type="spellStart"/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738CDB0D" w14:textId="740FF673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82B00D5" w14:textId="3BAF4E77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Przy czym:</w:t>
            </w:r>
          </w:p>
          <w:p w14:paraId="73DBB840" w14:textId="69D7724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F14B31F" w14:textId="623201B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EI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Koszt Etapu I. Uzyskany wynik zostanie zaokrąglony do trzech miejsc po przecinku,</w:t>
            </w:r>
          </w:p>
          <w:p w14:paraId="248D7B2D" w14:textId="700909C8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C0422E0" w14:textId="7983729A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EI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najniższ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ą Cenę za realizację Etapu 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spośród wszystkich Wniosków [PLN],</w:t>
            </w:r>
          </w:p>
          <w:p w14:paraId="4FB9315E" w14:textId="0AAAB78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AE17E4C" w14:textId="49DC0405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EI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oznacza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Cenę za realizację Etapu 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ą przez Wnioskodawcę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[PLN],</w:t>
            </w:r>
          </w:p>
          <w:p w14:paraId="35882989" w14:textId="34A3BBF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A59615C" w14:textId="43A4BEBF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3C0A255E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2B5AFA1C" w14:textId="66F0A6F7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ABF90" w14:textId="75562423" w:rsidR="00997DFB" w:rsidRPr="005E7E0B" w:rsidRDefault="42DD64FA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3 p</w:t>
            </w:r>
            <w:r w:rsidR="00997DFB" w:rsidRPr="005E7E0B">
              <w:rPr>
                <w:rFonts w:asciiTheme="minorHAnsi" w:eastAsia="Calibri" w:hAnsiTheme="minorHAnsi" w:cstheme="minorHAnsi"/>
                <w:b/>
                <w:bCs/>
              </w:rPr>
              <w:t>unkt</w:t>
            </w:r>
            <w:r w:rsidR="115EBFF0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00997DFB" w:rsidRPr="005E7E0B" w14:paraId="3EB34376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2EDF2FA" w14:textId="672A8183" w:rsidR="00997DFB" w:rsidRPr="005E7E0B" w:rsidRDefault="36D5E594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00997DFB" w:rsidRPr="005E7E0B">
              <w:rPr>
                <w:rFonts w:asciiTheme="minorHAnsi" w:eastAsia="Calibri" w:hAnsiTheme="minorHAnsi" w:cstheme="minorHAnsi"/>
              </w:rPr>
              <w:t>.</w:t>
            </w:r>
            <w:r w:rsidR="000E3973" w:rsidRPr="005E7E0B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D4F2" w14:textId="36D0BFA8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Cena za realizację Etapu II</w:t>
            </w:r>
          </w:p>
          <w:p w14:paraId="49C41C58" w14:textId="4A6DE92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F1013" w14:textId="7A56DDCE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, Zamawiający dokona porównania 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Ceny za realizację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Etapu II deklarowane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>j przez Wnioskodawcę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do najniższe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>j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j Ceny za realizację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Etapu II spośród wszystkich Wniosków. Zamawiający przyzna punkty na podstawie niniejszego wzoru:</w:t>
            </w:r>
          </w:p>
          <w:p w14:paraId="55B93F8A" w14:textId="428F8DDC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CDF8322" w14:textId="4A3290C9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EII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= 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EII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/K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 xml:space="preserve">EII </w:t>
            </w:r>
            <w:proofErr w:type="spellStart"/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279305F3" w14:textId="6C0EC613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B7D66D4" w14:textId="67E4E3E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A580167" w14:textId="7AC700A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Przy czym:</w:t>
            </w:r>
          </w:p>
          <w:p w14:paraId="0CA8DBE2" w14:textId="07DF2AB6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B8E12CC" w14:textId="0CF6B6B4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EII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6AF2BA2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571DDF70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 Cena za realizację Etapu 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 Uzyskany wynik zostanie zaokrąglony do trzech miejsc po przecinku,</w:t>
            </w:r>
          </w:p>
          <w:p w14:paraId="6EB5E845" w14:textId="526D84D1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71C36DB" w14:textId="50ACDCEF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EII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najniższ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ą Cenę za realizację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Etapu II spośród wszystkich Wniosków [PLN],</w:t>
            </w:r>
          </w:p>
          <w:p w14:paraId="3E646690" w14:textId="1DE4231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5EBA8B4" w14:textId="59F89938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EII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Cenę za realizację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Etapu II deklarowan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[PLN],</w:t>
            </w:r>
          </w:p>
          <w:p w14:paraId="170F35D4" w14:textId="1FAE0A5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4994047" w14:textId="38CD45E9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1D2A483B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5AD4DE53" w14:textId="75DE95CC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3A5CAFBF" w14:textId="5AC566E8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3824" w14:textId="053A76F7" w:rsidR="00997DFB" w:rsidRPr="005E7E0B" w:rsidRDefault="17DDF6A3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3 p</w:t>
            </w:r>
            <w:r w:rsidR="00997DFB" w:rsidRPr="005E7E0B">
              <w:rPr>
                <w:rFonts w:asciiTheme="minorHAnsi" w:eastAsia="Calibri" w:hAnsiTheme="minorHAnsi" w:cstheme="minorHAnsi"/>
                <w:b/>
                <w:bCs/>
              </w:rPr>
              <w:t>unkt</w:t>
            </w:r>
            <w:r w:rsidR="709AE62D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00997DFB" w:rsidRPr="005E7E0B" w14:paraId="04019E71" w14:textId="77777777" w:rsidTr="54A8FB23">
        <w:trPr>
          <w:trHeight w:val="40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1FFE5CF2" w14:textId="23FFBAF7" w:rsidR="00997DFB" w:rsidRPr="005E7E0B" w:rsidRDefault="00997DFB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4BE72" w14:textId="6BEA49CC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SUMA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5DCBD5" w14:textId="03872D16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100 punktów</w:t>
            </w:r>
          </w:p>
        </w:tc>
      </w:tr>
    </w:tbl>
    <w:p w14:paraId="0BAD3382" w14:textId="1C6E13F3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18BCB881" w14:textId="51467DEA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</w:t>
      </w:r>
      <w:r w:rsidR="008A51BB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II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. Ocena innych wymaganych elementów Wniosku – Wymagania Jakościowe</w:t>
      </w:r>
    </w:p>
    <w:p w14:paraId="0E4211BB" w14:textId="363570C3" w:rsidR="704144EC" w:rsidRPr="005E7E0B" w:rsidRDefault="704144EC" w:rsidP="00F0641A">
      <w:p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w ramach oceny Wniosku będzie oceniał również Wymagania Jakościowe, stanowiące inne elementy Wniosku. Szczegółową informację na temat sposobu pu</w:t>
      </w:r>
      <w:r w:rsidR="000E3973" w:rsidRPr="005E7E0B">
        <w:rPr>
          <w:rFonts w:eastAsia="Calibri" w:cstheme="minorHAnsi"/>
          <w:color w:val="000000" w:themeColor="text1"/>
          <w:sz w:val="22"/>
          <w:szCs w:val="22"/>
        </w:rPr>
        <w:t>nktacji przedstawiono w Tabeli 1</w:t>
      </w:r>
      <w:r w:rsidR="000F129E" w:rsidRPr="005E7E0B">
        <w:rPr>
          <w:rFonts w:eastAsia="Calibri" w:cstheme="minorHAnsi"/>
          <w:color w:val="000000" w:themeColor="text1"/>
          <w:sz w:val="22"/>
          <w:szCs w:val="22"/>
        </w:rPr>
        <w:t>1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 Maksymalna liczba punktów do uzyskania w ramach oceny innych wymaganych elementów Wniosku wynosi 100.</w:t>
      </w:r>
    </w:p>
    <w:p w14:paraId="3E2C4C97" w14:textId="77E27F7D" w:rsidR="7A7F2680" w:rsidRPr="005E7E0B" w:rsidRDefault="7A7F2680" w:rsidP="00F0641A">
      <w:pPr>
        <w:spacing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1F3F0521" w14:textId="07DF1E8E" w:rsidR="7A7F2680" w:rsidRPr="005E7E0B" w:rsidRDefault="704144EC" w:rsidP="00F0641A">
      <w:p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Wykon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awcę rozwiązań, do wymogów i celów Przedsięwzięcia.</w:t>
      </w:r>
    </w:p>
    <w:p w14:paraId="53FDC7E4" w14:textId="43DDC290" w:rsidR="7A7F2680" w:rsidRPr="005E7E0B" w:rsidRDefault="7A7F2680" w:rsidP="00F0641A">
      <w:pPr>
        <w:spacing w:line="259" w:lineRule="auto"/>
        <w:rPr>
          <w:rFonts w:eastAsia="Yu Mincho" w:cstheme="minorHAnsi"/>
          <w:color w:val="000000" w:themeColor="text1"/>
          <w:sz w:val="22"/>
          <w:szCs w:val="22"/>
        </w:rPr>
      </w:pPr>
    </w:p>
    <w:p w14:paraId="6C90A2F0" w14:textId="70C76708" w:rsidR="704144EC" w:rsidRPr="005E7E0B" w:rsidRDefault="704144EC" w:rsidP="00F0641A">
      <w:pPr>
        <w:pStyle w:val="Legenda"/>
        <w:spacing w:line="259" w:lineRule="auto"/>
        <w:rPr>
          <w:rFonts w:eastAsia="Calibri" w:cstheme="minorHAnsi"/>
          <w:b/>
          <w:bCs/>
          <w:color w:val="000000" w:themeColor="text1"/>
        </w:rPr>
      </w:pPr>
      <w:r w:rsidRPr="005E7E0B">
        <w:rPr>
          <w:rFonts w:eastAsia="Calibri" w:cstheme="minorHAnsi"/>
          <w:color w:val="000000" w:themeColor="text1"/>
        </w:rPr>
        <w:t>Tabe</w:t>
      </w:r>
      <w:r w:rsidR="000E3973" w:rsidRPr="005E7E0B">
        <w:rPr>
          <w:rFonts w:eastAsia="Calibri" w:cstheme="minorHAnsi"/>
          <w:color w:val="000000" w:themeColor="text1"/>
        </w:rPr>
        <w:t>la 1</w:t>
      </w:r>
      <w:r w:rsidR="000F129E" w:rsidRPr="005E7E0B">
        <w:rPr>
          <w:rFonts w:eastAsia="Calibri" w:cstheme="minorHAnsi"/>
          <w:color w:val="000000" w:themeColor="text1"/>
        </w:rPr>
        <w:t>1</w:t>
      </w:r>
      <w:r w:rsidRPr="005E7E0B">
        <w:rPr>
          <w:rFonts w:eastAsia="Calibri" w:cstheme="minorHAnsi"/>
          <w:color w:val="000000" w:themeColor="text1"/>
        </w:rPr>
        <w:t>. Inne oceniane elementy Wniosku – Wymagania Jakościowe</w:t>
      </w:r>
      <w:r w:rsidR="000E3973" w:rsidRPr="005E7E0B">
        <w:rPr>
          <w:rFonts w:eastAsia="Calibri" w:cstheme="minorHAnsi"/>
          <w:color w:val="000000" w:themeColor="text1"/>
        </w:rPr>
        <w:t xml:space="preserve"> dla Strumienia „System”</w:t>
      </w:r>
    </w:p>
    <w:tbl>
      <w:tblPr>
        <w:tblStyle w:val="Tabela-Siatka"/>
        <w:tblW w:w="9987" w:type="dxa"/>
        <w:jc w:val="center"/>
        <w:tblLayout w:type="fixed"/>
        <w:tblLook w:val="0000" w:firstRow="0" w:lastRow="0" w:firstColumn="0" w:lastColumn="0" w:noHBand="0" w:noVBand="0"/>
      </w:tblPr>
      <w:tblGrid>
        <w:gridCol w:w="1285"/>
        <w:gridCol w:w="1417"/>
        <w:gridCol w:w="1985"/>
        <w:gridCol w:w="4055"/>
        <w:gridCol w:w="1245"/>
      </w:tblGrid>
      <w:tr w:rsidR="7A7F2680" w:rsidRPr="005E7E0B" w14:paraId="79623235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4AABC833" w14:textId="2DED51EF" w:rsidR="7A7F2680" w:rsidRPr="005E7E0B" w:rsidRDefault="000F129E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Dotyczy Wymagania Jakościowego nr: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58D86CB9" w14:textId="43BE9DAB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Obszar oceny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2731FD47" w14:textId="47FE3822" w:rsidR="7A7F2680" w:rsidRPr="005E7E0B" w:rsidRDefault="005D16E7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Oceniany Element Wniosku –</w:t>
            </w:r>
            <w:r w:rsidR="7A7F2680" w:rsidRPr="005E7E0B">
              <w:rPr>
                <w:rFonts w:asciiTheme="minorHAnsi" w:eastAsia="Calibri" w:hAnsiTheme="minorHAnsi" w:cstheme="minorHAnsi"/>
                <w:b/>
                <w:bCs/>
              </w:rPr>
              <w:t>Wymaganie Jakościowe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6255A127" w14:textId="553562FB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Sposób przyznawania punktów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69666DE6" w14:textId="5C09214C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5233E4AF" w:rsidRPr="005E7E0B" w14:paraId="5BC69FF2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56E671D" w14:textId="2C80594C" w:rsidR="17AE576B" w:rsidRPr="005E7E0B" w:rsidRDefault="000F129E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8</w:t>
            </w:r>
            <w:r w:rsidR="7597B931" w:rsidRPr="005E7E0B">
              <w:rPr>
                <w:rFonts w:asciiTheme="minorHAnsi" w:eastAsia="Calibri" w:hAnsiTheme="minorHAnsi" w:cstheme="minorHAnsi"/>
              </w:rPr>
              <w:t>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CF3D11" w14:textId="0CAF5E62" w:rsidR="17AE576B" w:rsidRPr="005E7E0B" w:rsidRDefault="17AE576B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C63A9" w14:textId="7E86B5B7" w:rsidR="17AE576B" w:rsidRPr="005E7E0B" w:rsidRDefault="17AE576B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Koncepcja Systemu Magazynowania Energii elektrycznej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E8BE3" w14:textId="6EAE2E2B" w:rsidR="000F129E" w:rsidRPr="005E7E0B" w:rsidRDefault="3853BA2D" w:rsidP="00F0641A">
            <w:pPr>
              <w:spacing w:line="259" w:lineRule="auto"/>
              <w:jc w:val="both"/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na podstawie swojego doświadczenia oraz wiedzy fachowej (w tym z pomocą ekspertów zewnętrznych) dokona oceny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przedstawionej w badanym Wniosku koncepcji Systemu Magazynowania Energii elektrycznej </w:t>
            </w:r>
            <w:r w:rsidR="000F129E" w:rsidRPr="005E7E0B">
              <w:rPr>
                <w:rFonts w:asciiTheme="minorHAnsi" w:hAnsiTheme="minorHAnsi" w:cstheme="minorHAnsi"/>
              </w:rPr>
              <w:t>b</w:t>
            </w:r>
            <w:r w:rsidR="000F129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iorąc pod uwagę następujące cechy zaproponowanego rozwiązania: </w:t>
            </w:r>
          </w:p>
          <w:p w14:paraId="682E0251" w14:textId="76D89F4E" w:rsidR="5233E4AF" w:rsidRPr="005E7E0B" w:rsidRDefault="5233E4A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0A1FFDF" w14:textId="025DB4A9" w:rsidR="4895ED38" w:rsidRPr="005E7E0B" w:rsidRDefault="4D8449EF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wysoką wartoś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techniczną, </w:t>
            </w:r>
          </w:p>
          <w:p w14:paraId="698E4B60" w14:textId="15B3C2EF" w:rsidR="4895ED38" w:rsidRPr="005E7E0B" w:rsidRDefault="7E93DA7C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użytecznością Systemu dla użytkownika końcowego</w:t>
            </w:r>
            <w:r w:rsidR="17DC06FC" w:rsidRPr="005E7E0B">
              <w:rPr>
                <w:rFonts w:asciiTheme="minorHAnsi" w:eastAsia="Calibri" w:hAnsiTheme="minorHAnsi" w:cstheme="minorHAnsi"/>
                <w:color w:val="000000" w:themeColor="text1"/>
              </w:rPr>
              <w:t>,  </w:t>
            </w:r>
          </w:p>
          <w:p w14:paraId="2EE588FE" w14:textId="2A5234F1" w:rsidR="4895ED38" w:rsidRPr="005E7E0B" w:rsidRDefault="3853BA2D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prostot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skalowalności Systemu Magazynowania Energii elektrycznej,  </w:t>
            </w:r>
          </w:p>
          <w:p w14:paraId="1C1D1880" w14:textId="1515C302" w:rsidR="4895ED38" w:rsidRPr="005E7E0B" w:rsidRDefault="17DC06FC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niski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ryzyk</w:t>
            </w:r>
            <w:r w:rsidR="4E0C932A" w:rsidRPr="005E7E0B">
              <w:rPr>
                <w:rFonts w:asciiTheme="minorHAnsi" w:eastAsia="Calibri" w:hAnsiTheme="minorHAnsi" w:cstheme="minorHAnsi"/>
                <w:color w:val="000000" w:themeColor="text1"/>
              </w:rPr>
              <w:t>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towarzysząc</w:t>
            </w:r>
            <w:r w:rsidR="75984374" w:rsidRPr="005E7E0B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użytkowaniu Systemu Magazynowania Energii elektrycznej, </w:t>
            </w:r>
          </w:p>
          <w:p w14:paraId="5C221D09" w14:textId="4F741E12" w:rsidR="4895ED38" w:rsidRPr="005E7E0B" w:rsidRDefault="3853BA2D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bezawaryjnoś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 Magazynowania Energii elektrycznej, </w:t>
            </w:r>
          </w:p>
          <w:p w14:paraId="0DDD441B" w14:textId="20129B8D" w:rsidR="4895ED38" w:rsidRPr="005E7E0B" w:rsidRDefault="2CD7CBF5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konkurencyjnoś</w:t>
            </w:r>
            <w:r w:rsidR="37DFC3EB" w:rsidRPr="005E7E0B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porównaniu do obecnie stosowanych technologii,  </w:t>
            </w:r>
          </w:p>
          <w:p w14:paraId="4B4D1F8C" w14:textId="5C2311AD" w:rsidR="5233E4AF" w:rsidRPr="005E7E0B" w:rsidRDefault="108F1573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zaawansowanie technologiczn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rozwiązania</w:t>
            </w:r>
            <w:r w:rsidR="0C471062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p w14:paraId="6FD676AA" w14:textId="7CBF121E" w:rsidR="1F489842" w:rsidRPr="005E7E0B" w:rsidRDefault="1F489842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adekwatność funkcjonalności Systemu do stawianych wymagań,</w:t>
            </w:r>
          </w:p>
          <w:p w14:paraId="28877DC3" w14:textId="08E904F4" w:rsidR="0C471062" w:rsidRPr="005E7E0B" w:rsidRDefault="0C471062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</w:rPr>
              <w:t>oraz inne elementy adekwatne do wymagania.</w:t>
            </w:r>
          </w:p>
          <w:p w14:paraId="2A6FC560" w14:textId="77777777" w:rsidR="7BE4D28F" w:rsidRPr="005E7E0B" w:rsidRDefault="7BE4D28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C4D2C55" w14:textId="77777777" w:rsidR="7BE4D28F" w:rsidRPr="005E7E0B" w:rsidRDefault="7BE4D28F" w:rsidP="00F0641A">
            <w:pPr>
              <w:spacing w:line="259" w:lineRule="auto"/>
              <w:ind w:left="345" w:hanging="345"/>
              <w:jc w:val="both"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Yu Mincho" w:hAnsiTheme="minorHAnsi" w:cstheme="minorHAnsi"/>
                <w:color w:val="000000" w:themeColor="text1"/>
              </w:rPr>
              <w:t xml:space="preserve"> </w:t>
            </w:r>
          </w:p>
          <w:p w14:paraId="03E8F534" w14:textId="7F4C0AB5" w:rsidR="7BE4D28F" w:rsidRPr="005E7E0B" w:rsidRDefault="39A7BDFB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1 – w przypadku, gdy zaproponowane przez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BB6CCFC" w14:textId="40F62B6F" w:rsidR="7BE4D28F" w:rsidRPr="005E7E0B" w:rsidRDefault="39A7BDFB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 0,67 do 0,99 w przypadku, gdy zaproponowane przez W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bardzo dob</w:t>
            </w:r>
            <w:r w:rsidR="000F129E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12B5047E" w14:textId="5D2D1039" w:rsidR="7BE4D28F" w:rsidRPr="005E7E0B" w:rsidRDefault="39A7BDFB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0,34 do 0,66   – w przypadku, gdy zaproponowane przez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odpowiada wskazanym powyżej cechom, z uwzględnieniem wymogów Załącznika nr 1 do Regulaminu, Celów Przedsięwzięcia, stanu techniki i wiedzy, tj. w standardowym stopniu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jaki jest możliwy zgodnie z istniejącym stanem wiedzy ekonomicznej, naukowej lub technicznej.</w:t>
            </w:r>
          </w:p>
          <w:p w14:paraId="0A661867" w14:textId="282D5ED0" w:rsidR="7BE4D28F" w:rsidRPr="005E7E0B" w:rsidRDefault="39A7BDFB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0,01 do 0,33– w przypadku, gdy zaproponowane przez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CC8D00C" w14:textId="113FB315" w:rsidR="7BE4D28F" w:rsidRPr="005E7E0B" w:rsidRDefault="7DC82B64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0 – w przypadku, gdy zaproponowane przez W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89A709C" w14:textId="05188D10" w:rsidR="5233E4AF" w:rsidRPr="005E7E0B" w:rsidRDefault="5233E4A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1860FE0" w14:textId="7ED3C91C" w:rsidR="5233E4AF" w:rsidRPr="005E7E0B" w:rsidRDefault="5233E4A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BA4DF" w14:textId="5582BFCD" w:rsidR="61CDDA7A" w:rsidRPr="005E7E0B" w:rsidRDefault="1F502C5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4</w:t>
            </w:r>
            <w:r w:rsidR="44B9FC49" w:rsidRPr="005E7E0B">
              <w:rPr>
                <w:rFonts w:asciiTheme="minorHAnsi" w:eastAsia="Calibri" w:hAnsiTheme="minorHAnsi" w:cstheme="minorHAnsi"/>
                <w:b/>
                <w:bCs/>
              </w:rPr>
              <w:t>0</w:t>
            </w:r>
            <w:r w:rsidR="73C118B6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pu</w:t>
            </w:r>
            <w:r w:rsidR="35765F90" w:rsidRPr="005E7E0B">
              <w:rPr>
                <w:rFonts w:asciiTheme="minorHAnsi" w:eastAsia="Calibri" w:hAnsiTheme="minorHAnsi" w:cstheme="minorHAnsi"/>
                <w:b/>
                <w:bCs/>
              </w:rPr>
              <w:t>n</w:t>
            </w:r>
            <w:r w:rsidR="73C118B6" w:rsidRPr="005E7E0B">
              <w:rPr>
                <w:rFonts w:asciiTheme="minorHAnsi" w:eastAsia="Calibri" w:hAnsiTheme="minorHAnsi" w:cstheme="minorHAnsi"/>
                <w:b/>
                <w:bCs/>
              </w:rPr>
              <w:t>któw</w:t>
            </w:r>
          </w:p>
        </w:tc>
      </w:tr>
      <w:tr w:rsidR="5233E4AF" w:rsidRPr="005E7E0B" w14:paraId="07EA69F5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6FC6025B" w14:textId="2CE57803" w:rsidR="69354185" w:rsidRPr="005E7E0B" w:rsidRDefault="000F129E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lastRenderedPageBreak/>
              <w:t>8</w:t>
            </w:r>
            <w:r w:rsidR="57039526" w:rsidRPr="005E7E0B">
              <w:rPr>
                <w:rFonts w:asciiTheme="minorHAnsi" w:eastAsia="Calibri" w:hAnsiTheme="minorHAnsi" w:cstheme="minorHAnsi"/>
              </w:rPr>
              <w:t>.2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531F1A" w14:textId="547465F5" w:rsidR="69354185" w:rsidRPr="005E7E0B" w:rsidRDefault="6935418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5A00" w14:textId="257C4131" w:rsidR="69354185" w:rsidRPr="005E7E0B" w:rsidRDefault="6935418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Jakość wykonania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C6BA7" w14:textId="029B0100" w:rsidR="145FF8E0" w:rsidRPr="005E7E0B" w:rsidRDefault="117383A5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Zamawiający na podstawie swojego doświadczenia oraz wiedzy fachowej (w tym z pomocą ekspertów zewnętrznych) dokona oceny</w:t>
            </w:r>
            <w:r w:rsidR="000F129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jakości wykonania Demonstratora Systemu Magazynowania Energii elektrycznej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F129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biorąc pod uwagę następujące cechy zaproponowanego rozwiązania: </w:t>
            </w:r>
          </w:p>
          <w:p w14:paraId="78197702" w14:textId="669A2E9E" w:rsidR="000F129E" w:rsidRPr="005E7E0B" w:rsidRDefault="000F129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Segoe UI" w:hAnsiTheme="minorHAnsi" w:cstheme="minorHAnsi"/>
                <w:color w:val="333333"/>
              </w:rPr>
              <w:t>wysoką jakość oferowanego rozwiązania w kontekście wykorzystanych elementów i materiałów,</w:t>
            </w:r>
            <w:r w:rsidR="74849E90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1EF57378" w14:textId="4176752D" w:rsidR="000F129E" w:rsidRPr="005E7E0B" w:rsidRDefault="74849E90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ergonomię i bezpieczeństwo dla użytkownika,</w:t>
            </w:r>
          </w:p>
          <w:p w14:paraId="48892BF6" w14:textId="09E647EA" w:rsidR="000F129E" w:rsidRPr="005E7E0B" w:rsidRDefault="74849E90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</w:rPr>
              <w:t>przyjazny oraz intuicyjny interfejs użytkownika (UI/UX),</w:t>
            </w:r>
            <w:r w:rsidRPr="005E7E0B">
              <w:rPr>
                <w:rFonts w:asciiTheme="minorHAnsi" w:eastAsia="Segoe UI" w:hAnsiTheme="minorHAnsi" w:cstheme="minorHAnsi"/>
                <w:color w:val="333333"/>
              </w:rPr>
              <w:t xml:space="preserve"> </w:t>
            </w:r>
          </w:p>
          <w:p w14:paraId="630685DA" w14:textId="3360105D" w:rsidR="000F129E" w:rsidRPr="005E7E0B" w:rsidRDefault="74849E90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Segoe UI" w:hAnsiTheme="minorHAnsi" w:cstheme="minorHAnsi"/>
                <w:color w:val="333333"/>
              </w:rPr>
              <w:t>estetykę wykonania i nowoczesny design,</w:t>
            </w:r>
          </w:p>
          <w:p w14:paraId="3508560C" w14:textId="77AFB689" w:rsidR="000F129E" w:rsidRPr="005E7E0B" w:rsidRDefault="3F64454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333333"/>
              </w:rPr>
              <w:t xml:space="preserve">wykonalność oferowanego rozwiązania w ramach </w:t>
            </w:r>
            <w:r w:rsidRPr="005E7E0B">
              <w:rPr>
                <w:rFonts w:asciiTheme="minorHAnsi" w:eastAsia="Calibri" w:hAnsiTheme="minorHAnsi" w:cstheme="minorHAnsi"/>
                <w:color w:val="333333"/>
              </w:rPr>
              <w:lastRenderedPageBreak/>
              <w:t>przedstawionego harmonogramu Przedsięwzięcia oraz możliwości osiągnięcia celów Przedsięwzięcia,</w:t>
            </w:r>
          </w:p>
          <w:p w14:paraId="415065CE" w14:textId="2CFED6D1" w:rsidR="000F129E" w:rsidRPr="005E7E0B" w:rsidRDefault="3F64454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wykorzystanie najlepszych praktyk inżynierskich przy projektowaniu innowacyjnej technologii, podejście uwzględniające bezpieczeństwo zastosowanych elementów, instalacji i urządzeń,</w:t>
            </w:r>
          </w:p>
          <w:p w14:paraId="2DA978FE" w14:textId="2C0B67A8" w:rsidR="000F129E" w:rsidRPr="005E7E0B" w:rsidRDefault="3F64454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wysoką jakość złożonego Wniosku,</w:t>
            </w:r>
          </w:p>
          <w:p w14:paraId="4F81288D" w14:textId="07A50002" w:rsidR="000F129E" w:rsidRPr="005E7E0B" w:rsidRDefault="000F129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</w:rPr>
              <w:t>oraz inne elementy adekwatne do wymagania.</w:t>
            </w:r>
          </w:p>
          <w:p w14:paraId="4106FF33" w14:textId="59B7372B" w:rsidR="72B3FCDD" w:rsidRPr="005E7E0B" w:rsidRDefault="0C799E8D" w:rsidP="00F0641A">
            <w:pPr>
              <w:spacing w:beforeAutospacing="1" w:afterAutospacing="1"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441C9E0" w14:textId="77777777" w:rsidR="72B3FCDD" w:rsidRPr="005E7E0B" w:rsidRDefault="72B3FCDD" w:rsidP="00F0641A">
            <w:pPr>
              <w:spacing w:line="259" w:lineRule="auto"/>
              <w:ind w:left="345" w:hanging="345"/>
              <w:jc w:val="both"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Yu Mincho" w:hAnsiTheme="minorHAnsi" w:cstheme="minorHAnsi"/>
                <w:color w:val="000000" w:themeColor="text1"/>
              </w:rPr>
              <w:t xml:space="preserve"> </w:t>
            </w:r>
          </w:p>
          <w:p w14:paraId="18D96919" w14:textId="0EBBF474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1 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50DFE4B" w14:textId="37C0DD34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0,67 do 0,99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bardzo dob</w:t>
            </w:r>
            <w:r w:rsidR="42F3EDEC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E5CD5BD" w14:textId="43430287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0,34 do 0,66   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odpowiada wskazanym powyżej cechom, z uwzględnieniem wymogów Załącznika nr 1 do Regulaminu, Celów Przedsięwzięcia, stanu techniki i wiedzy, tj. w standardowym stopniu jaki jest możliwy zgodnie z istniejącym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stanem wiedzy ekonomicznej, naukowej lub technicznej.</w:t>
            </w:r>
          </w:p>
          <w:p w14:paraId="7156AA0D" w14:textId="2F8ACCE2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0,01 do 0,33–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76D776E" w14:textId="3784346C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0 – w przypadku, gdy zaproponowane przez W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>nioskodawc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ę 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D10D3BE" w14:textId="291A7202" w:rsidR="5233E4AF" w:rsidRPr="005E7E0B" w:rsidRDefault="5233E4A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DE9A" w14:textId="29AEC485" w:rsidR="728589C5" w:rsidRPr="005E7E0B" w:rsidRDefault="4520536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15</w:t>
            </w:r>
            <w:r w:rsidR="1E0804A0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punktów</w:t>
            </w:r>
          </w:p>
        </w:tc>
      </w:tr>
      <w:tr w:rsidR="000E3973" w:rsidRPr="005E7E0B" w14:paraId="3CFCA0A4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43847322" w14:textId="575B851B" w:rsidR="000E3973" w:rsidRPr="005E7E0B" w:rsidRDefault="42F3EDEC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lastRenderedPageBreak/>
              <w:t>8</w:t>
            </w:r>
            <w:r w:rsidR="000E3973" w:rsidRPr="005E7E0B">
              <w:rPr>
                <w:rFonts w:asciiTheme="minorHAnsi" w:eastAsia="Calibri" w:hAnsiTheme="minorHAnsi" w:cstheme="minorHAnsi"/>
              </w:rPr>
              <w:t>.</w:t>
            </w:r>
            <w:r w:rsidR="7C1F8E76" w:rsidRPr="005E7E0B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41BEA9" w14:textId="66019759" w:rsidR="000E3973" w:rsidRPr="005E7E0B" w:rsidRDefault="000E397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C3508" w14:textId="7FF4A582" w:rsidR="000E3973" w:rsidRPr="005E7E0B" w:rsidRDefault="000E3973" w:rsidP="00F0641A">
            <w:pPr>
              <w:spacing w:line="259" w:lineRule="auto"/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Proponowane przez Wykonawcę rozwiązania innowacyjne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E56B3" w14:textId="4C9821CC" w:rsidR="000E3973" w:rsidRPr="005E7E0B" w:rsidRDefault="000E3973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na podstawie swojego doświadczenia oraz wiedzy fachowej (w tym z pomocą ekspertów zewnętrznych) dokona oceny wypełnienia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Wymagania Jakościowego biorąc pod uwagę następujące cechy zaproponowanego rozwiązania:</w:t>
            </w:r>
          </w:p>
          <w:p w14:paraId="74D0EF36" w14:textId="77777777" w:rsidR="000E3973" w:rsidRPr="005E7E0B" w:rsidRDefault="000E3973" w:rsidP="00F0641A">
            <w:pPr>
              <w:spacing w:line="259" w:lineRule="auto"/>
              <w:rPr>
                <w:rFonts w:asciiTheme="minorHAnsi" w:eastAsia="Yu Mincho" w:hAnsiTheme="minorHAnsi" w:cstheme="minorHAnsi"/>
                <w:color w:val="000000" w:themeColor="text1"/>
              </w:rPr>
            </w:pPr>
          </w:p>
          <w:p w14:paraId="0E75D0D3" w14:textId="77777777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wykorzystanie najlepszych praktyk inżynierskich przy projektowaniu innowacyjnej technologii, podejście uwzględniające bezpieczeństwo zastosowanych elementów, instalacji i urządzeń. </w:t>
            </w:r>
          </w:p>
          <w:p w14:paraId="58D8D8D6" w14:textId="11075DD8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wysoką innowacyjność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proponowanych rozwiązań, </w:t>
            </w:r>
          </w:p>
          <w:p w14:paraId="12036DB3" w14:textId="77777777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unikalność proponowanych rozwiązań, </w:t>
            </w:r>
          </w:p>
          <w:p w14:paraId="28942B58" w14:textId="01E94D67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wysoką wartość techniczną oferowanej </w:t>
            </w:r>
            <w:r w:rsidR="1A5A2ADC" w:rsidRPr="005E7E0B">
              <w:rPr>
                <w:rFonts w:asciiTheme="minorHAnsi" w:eastAsia="Calibri" w:hAnsiTheme="minorHAnsi" w:cstheme="minorHAnsi"/>
                <w:color w:val="000000" w:themeColor="text1"/>
              </w:rPr>
              <w:t>T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echnologii,  </w:t>
            </w:r>
          </w:p>
          <w:p w14:paraId="2317E0E3" w14:textId="2C2E8DEC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innowacyjność w zakresie wykorzystywanych materiałów, urządzeń, surowców lub ich łączenia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661B2128" w14:textId="3512C579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efektywność zastosowanych rozwiązań zmniejszających nakłady inwestycyjne i eksploatacyjne związane z wykorzystaniem rozwiązań u klientów końcowych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p w14:paraId="39D3DA51" w14:textId="77777777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oraz inne elementy adekwatne do wymagania.</w:t>
            </w:r>
          </w:p>
          <w:p w14:paraId="0F6B26A7" w14:textId="77777777" w:rsidR="000E3973" w:rsidRPr="005E7E0B" w:rsidRDefault="000E3973" w:rsidP="00F0641A">
            <w:pPr>
              <w:spacing w:line="259" w:lineRule="auto"/>
              <w:rPr>
                <w:rFonts w:asciiTheme="minorHAnsi" w:eastAsia="Yu Mincho" w:hAnsiTheme="minorHAnsi" w:cstheme="minorHAnsi"/>
                <w:color w:val="000000" w:themeColor="text1"/>
              </w:rPr>
            </w:pPr>
          </w:p>
          <w:p w14:paraId="1CB68440" w14:textId="77777777" w:rsidR="000E3973" w:rsidRPr="005E7E0B" w:rsidRDefault="000E397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Innowacyjność należy rozumieć jako wdrożenie nowego lub znacząco udoskonalonego produktu, procesu lub usługi w stosunku do istniejących na rynku rozwiązań.</w:t>
            </w:r>
          </w:p>
          <w:p w14:paraId="20FC4BD7" w14:textId="77777777" w:rsidR="000E3973" w:rsidRPr="005E7E0B" w:rsidRDefault="000E3973" w:rsidP="00F0641A">
            <w:pPr>
              <w:spacing w:line="259" w:lineRule="auto"/>
              <w:rPr>
                <w:rFonts w:asciiTheme="minorHAnsi" w:eastAsia="Yu Mincho" w:hAnsiTheme="minorHAnsi" w:cstheme="minorHAnsi"/>
                <w:color w:val="000000" w:themeColor="text1"/>
              </w:rPr>
            </w:pPr>
          </w:p>
          <w:p w14:paraId="09F6409D" w14:textId="77777777" w:rsidR="000E3973" w:rsidRPr="005E7E0B" w:rsidRDefault="000E3973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71981C7" w14:textId="77777777" w:rsidR="000E3973" w:rsidRPr="005E7E0B" w:rsidRDefault="000E3973" w:rsidP="00F0641A">
            <w:pPr>
              <w:spacing w:line="259" w:lineRule="auto"/>
              <w:ind w:left="345" w:hanging="345"/>
              <w:jc w:val="both"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Yu Mincho" w:hAnsiTheme="minorHAnsi" w:cstheme="minorHAnsi"/>
                <w:color w:val="000000" w:themeColor="text1"/>
              </w:rPr>
              <w:t xml:space="preserve"> </w:t>
            </w:r>
          </w:p>
          <w:p w14:paraId="389498B8" w14:textId="795AAB4A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1 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7B39420" w14:textId="71613BC5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0,67 do 0,99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bardzo dob</w:t>
            </w:r>
            <w:r w:rsidR="42F3EDEC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F465BD3" w14:textId="676441DA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0,34 do 0,66   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odpowiada wskazanym powyżej cechom, z uwzględnieniem wymogów Załącznika nr 1 do Regulaminu, Celów Przedsięwzięcia, stanu techniki i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wiedzy, tj. w standardowym stopniu jaki jest możliwy zgodnie z istniejącym stanem wiedzy ekonomicznej, naukowej lub technicznej.</w:t>
            </w:r>
          </w:p>
          <w:p w14:paraId="493DA370" w14:textId="181DC074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 0,01 do 0,33– w przypadku, gdy zaproponowane przez W</w:t>
            </w:r>
            <w:r w:rsidR="5CFE5E7E" w:rsidRPr="005E7E0B">
              <w:rPr>
                <w:rFonts w:asciiTheme="minorHAnsi" w:eastAsia="Calibri" w:hAnsiTheme="minorHAnsi" w:cstheme="minorHAnsi"/>
                <w:color w:val="000000" w:themeColor="text1"/>
              </w:rPr>
              <w:t>nioskodawcę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CB3EE35" w14:textId="696174DE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0 – w przypadku, gdy zaproponowane przez W</w:t>
            </w:r>
            <w:r w:rsidR="5CFE5E7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4CB535E" w14:textId="77777777" w:rsidR="000E3973" w:rsidRPr="005E7E0B" w:rsidRDefault="000E3973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1D778" w14:textId="052D9CAC" w:rsidR="000E3973" w:rsidRPr="005E7E0B" w:rsidRDefault="1375FA6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2</w:t>
            </w:r>
            <w:r w:rsidR="3BAF4C0E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0 </w:t>
            </w:r>
          </w:p>
          <w:p w14:paraId="074A005D" w14:textId="707D48A9" w:rsidR="000E3973" w:rsidRPr="005E7E0B" w:rsidRDefault="000E3973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000E3973" w:rsidRPr="005E7E0B" w14:paraId="72DC73EB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67E52E95" w14:textId="04207DA7" w:rsidR="000E3973" w:rsidRPr="005E7E0B" w:rsidRDefault="0058375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lastRenderedPageBreak/>
              <w:t>8</w:t>
            </w:r>
            <w:r w:rsidR="000E3973" w:rsidRPr="005E7E0B">
              <w:rPr>
                <w:rFonts w:asciiTheme="minorHAnsi" w:eastAsia="Calibri" w:hAnsiTheme="minorHAnsi" w:cstheme="minorHAnsi"/>
              </w:rPr>
              <w:t>.</w:t>
            </w:r>
            <w:r w:rsidR="17256871" w:rsidRPr="005E7E0B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F9A46A" w14:textId="2FF076C0" w:rsidR="000E3973" w:rsidRPr="005E7E0B" w:rsidRDefault="000E3973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1E0CC" w14:textId="3A8970FB" w:rsidR="000E3973" w:rsidRPr="005E7E0B" w:rsidRDefault="000E3973" w:rsidP="00F0641A">
            <w:pPr>
              <w:spacing w:line="259" w:lineRule="auto"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Poten</w:t>
            </w:r>
            <w:r w:rsidR="00F23F05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cjał wdrożeniowy w skali kraju </w:t>
            </w:r>
            <w:r w:rsidR="006250B5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i</w:t>
            </w: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Europy</w:t>
            </w:r>
            <w:r w:rsidRPr="005E7E0B">
              <w:rPr>
                <w:rFonts w:asciiTheme="minorHAnsi" w:eastAsia="Yu Mincho" w:hAnsiTheme="minorHAnsi" w:cstheme="minorHAnsi"/>
              </w:rPr>
              <w:t xml:space="preserve">  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8EA86" w14:textId="35F7DAAD" w:rsidR="008C62FC" w:rsidRPr="005E7E0B" w:rsidRDefault="42F3EDEC" w:rsidP="00F0641A">
            <w:p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Zamawiający na podstawie swojego doświadczenia oraz wiedzy fachowej (w tym z pomocą ekspertów zewnętrznych) dokona oceny potencjału wdrożeniowego oferowanej przez Wnioskod</w:t>
            </w:r>
            <w:r w:rsidR="00F23F05" w:rsidRPr="005E7E0B">
              <w:rPr>
                <w:rFonts w:asciiTheme="minorHAnsi" w:hAnsiTheme="minorHAnsi" w:cstheme="minorHAnsi"/>
              </w:rPr>
              <w:t xml:space="preserve">awcę Technologii w skali kraju </w:t>
            </w:r>
            <w:r w:rsidR="006250B5" w:rsidRPr="005E7E0B">
              <w:rPr>
                <w:rFonts w:asciiTheme="minorHAnsi" w:hAnsiTheme="minorHAnsi" w:cstheme="minorHAnsi"/>
              </w:rPr>
              <w:t>i</w:t>
            </w:r>
            <w:r w:rsidRPr="005E7E0B">
              <w:rPr>
                <w:rFonts w:asciiTheme="minorHAnsi" w:hAnsiTheme="minorHAnsi" w:cstheme="minorHAnsi"/>
              </w:rPr>
              <w:t xml:space="preserve"> Europy, biorąc pod uwagę następujące cechy:</w:t>
            </w:r>
          </w:p>
          <w:p w14:paraId="497A1DA0" w14:textId="7D85C94D" w:rsidR="008C62FC" w:rsidRPr="005E7E0B" w:rsidRDefault="1599EBE6" w:rsidP="00F0641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a</w:t>
            </w:r>
            <w:r w:rsidR="4C8AD148" w:rsidRPr="005E7E0B">
              <w:rPr>
                <w:rFonts w:asciiTheme="minorHAnsi" w:hAnsiTheme="minorHAnsi" w:cstheme="minorHAnsi"/>
              </w:rPr>
              <w:t>trakcyjność</w:t>
            </w:r>
            <w:r w:rsidR="4ABC25C6" w:rsidRPr="005E7E0B">
              <w:rPr>
                <w:rFonts w:asciiTheme="minorHAnsi" w:hAnsiTheme="minorHAnsi" w:cstheme="minorHAnsi"/>
              </w:rPr>
              <w:t xml:space="preserve"> </w:t>
            </w:r>
            <w:r w:rsidR="48F59228" w:rsidRPr="005E7E0B">
              <w:rPr>
                <w:rFonts w:asciiTheme="minorHAnsi" w:hAnsiTheme="minorHAnsi" w:cstheme="minorHAnsi"/>
              </w:rPr>
              <w:t xml:space="preserve">Technologii </w:t>
            </w:r>
            <w:r w:rsidR="4870385C" w:rsidRPr="005E7E0B">
              <w:rPr>
                <w:rFonts w:asciiTheme="minorHAnsi" w:hAnsiTheme="minorHAnsi" w:cstheme="minorHAnsi"/>
              </w:rPr>
              <w:t xml:space="preserve">Systemu Magazynowania Energii elektrycznej </w:t>
            </w:r>
            <w:r w:rsidR="48F59228" w:rsidRPr="005E7E0B">
              <w:rPr>
                <w:rFonts w:asciiTheme="minorHAnsi" w:hAnsiTheme="minorHAnsi" w:cstheme="minorHAnsi"/>
              </w:rPr>
              <w:t>na rynku polskim i europejskim,</w:t>
            </w:r>
          </w:p>
          <w:p w14:paraId="6AF77859" w14:textId="4930B608" w:rsidR="008C62FC" w:rsidRPr="005E7E0B" w:rsidRDefault="48F59228" w:rsidP="00F0641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konkurencyjność w porównaniu do obecnie</w:t>
            </w:r>
            <w:r w:rsidR="4870385C" w:rsidRPr="005E7E0B">
              <w:rPr>
                <w:rFonts w:asciiTheme="minorHAnsi" w:hAnsiTheme="minorHAnsi" w:cstheme="minorHAnsi"/>
              </w:rPr>
              <w:t xml:space="preserve"> </w:t>
            </w:r>
            <w:r w:rsidRPr="005E7E0B">
              <w:rPr>
                <w:rFonts w:asciiTheme="minorHAnsi" w:hAnsiTheme="minorHAnsi" w:cstheme="minorHAnsi"/>
              </w:rPr>
              <w:t>stosowanych technologii,</w:t>
            </w:r>
          </w:p>
          <w:p w14:paraId="32D0DA28" w14:textId="77777777" w:rsidR="008C62FC" w:rsidRPr="005E7E0B" w:rsidRDefault="42F3EDEC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prostotę skalowalności Technologii,</w:t>
            </w:r>
          </w:p>
          <w:p w14:paraId="114DF2B2" w14:textId="77777777" w:rsidR="008C62FC" w:rsidRPr="005E7E0B" w:rsidRDefault="42F3EDEC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nieskomplikowane i szybkie wdrożenie Technologii,</w:t>
            </w:r>
          </w:p>
          <w:p w14:paraId="7664590C" w14:textId="77777777" w:rsidR="008C62FC" w:rsidRPr="005E7E0B" w:rsidRDefault="42F3EDEC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wysokie zapotrzebowanie na Technologię,</w:t>
            </w:r>
          </w:p>
          <w:p w14:paraId="02B91F05" w14:textId="77777777" w:rsidR="008C62FC" w:rsidRPr="005E7E0B" w:rsidRDefault="42F3EDEC" w:rsidP="00F0641A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</w:rPr>
              <w:t>oraz inne elementy adekwatne do wymagania.</w:t>
            </w:r>
          </w:p>
          <w:p w14:paraId="12E7A776" w14:textId="77777777" w:rsidR="008C62FC" w:rsidRPr="005E7E0B" w:rsidRDefault="008C62FC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5C100687" w14:textId="77777777" w:rsidR="008C62FC" w:rsidRPr="005E7E0B" w:rsidRDefault="42F3EDEC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Przy czym Zamawiający przyzna liczbę punktów wskazanych w kolumnie obok pomnożonych przez współczynnik oceny zgodnie z następującą skalą:  </w:t>
            </w:r>
          </w:p>
          <w:p w14:paraId="6DD73D69" w14:textId="77777777" w:rsidR="008C62FC" w:rsidRPr="005E7E0B" w:rsidRDefault="42F3EDEC" w:rsidP="00F0641A">
            <w:pPr>
              <w:spacing w:line="259" w:lineRule="auto"/>
              <w:ind w:left="345" w:hanging="34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755BD336" w14:textId="77777777" w:rsidR="008C62FC" w:rsidRPr="005E7E0B" w:rsidRDefault="42F3EDEC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3B04572" w14:textId="77777777" w:rsidR="008C62FC" w:rsidRPr="005E7E0B" w:rsidRDefault="42F3EDEC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0,67 do 0,99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bardzo 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1EEEA58" w14:textId="47545AF5" w:rsidR="008C62FC" w:rsidRPr="005E7E0B" w:rsidRDefault="42F3EDEC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0,34 do 0,66  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5A10285" w14:textId="77777777" w:rsidR="008C62FC" w:rsidRPr="005E7E0B" w:rsidRDefault="42F3EDEC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0,01 do 0,33–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ekonomicznej, naukowej lub technicznej.</w:t>
            </w:r>
          </w:p>
          <w:p w14:paraId="7CEA65E7" w14:textId="01316A6D" w:rsidR="008C62FC" w:rsidRPr="005E7E0B" w:rsidRDefault="5CFE5E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0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CCF8ED6" w14:textId="584887DD" w:rsidR="000E3973" w:rsidRPr="005E7E0B" w:rsidRDefault="000E397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43A57" w14:textId="13FAFC53" w:rsidR="000E3973" w:rsidRPr="005E7E0B" w:rsidRDefault="5FD97CEC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</w:t>
            </w:r>
            <w:r w:rsidR="5D00B9E4" w:rsidRPr="005E7E0B">
              <w:rPr>
                <w:rFonts w:asciiTheme="minorHAnsi" w:eastAsia="Calibri" w:hAnsiTheme="minorHAnsi" w:cstheme="minorHAnsi"/>
                <w:b/>
                <w:bCs/>
              </w:rPr>
              <w:t>0</w:t>
            </w:r>
          </w:p>
          <w:p w14:paraId="607DC37A" w14:textId="7419B1A4" w:rsidR="000E3973" w:rsidRPr="005E7E0B" w:rsidRDefault="000E3973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0074662D" w:rsidRPr="005E7E0B" w14:paraId="7F4E943B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4DDB0DF5" w14:textId="709C2B13" w:rsidR="0074662D" w:rsidRPr="005E7E0B" w:rsidRDefault="0058375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lastRenderedPageBreak/>
              <w:t>8</w:t>
            </w:r>
            <w:r w:rsidR="49A03E03" w:rsidRPr="005E7E0B">
              <w:rPr>
                <w:rFonts w:asciiTheme="minorHAnsi" w:eastAsia="Calibri" w:hAnsiTheme="minorHAnsi" w:cstheme="minorHAnsi"/>
              </w:rPr>
              <w:t>.5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B34771" w14:textId="5297D351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92306" w14:textId="70EED39E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Zakres prac do wykonania w Etapie I </w:t>
            </w:r>
            <w:proofErr w:type="spellStart"/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i</w:t>
            </w:r>
            <w:proofErr w:type="spellEnd"/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Etapie II</w:t>
            </w:r>
          </w:p>
          <w:p w14:paraId="63C8B947" w14:textId="523FB425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52AF8" w14:textId="5025B93A" w:rsidR="0074662D" w:rsidRPr="005E7E0B" w:rsidRDefault="49A03E03" w:rsidP="00F0641A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na podstawie swojego doświadczenia oraz wiedzy fachowej (w tym z pomocą ekspertów zewnętrznych) dokona oceny przedstawionego Zakresu prac do wykonania w Etapie I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II biorąc </w:t>
            </w:r>
            <w:r w:rsidRPr="005E7E0B">
              <w:rPr>
                <w:rFonts w:asciiTheme="minorHAnsi" w:hAnsiTheme="minorHAnsi" w:cstheme="minorHAnsi"/>
              </w:rPr>
              <w:t xml:space="preserve">pod uwagę następujące aspekty: </w:t>
            </w:r>
          </w:p>
          <w:p w14:paraId="786E3AD7" w14:textId="77777777" w:rsidR="0074662D" w:rsidRPr="005E7E0B" w:rsidRDefault="49A03E03" w:rsidP="00F0641A">
            <w:pPr>
              <w:pStyle w:val="Akapitzlist"/>
              <w:numPr>
                <w:ilvl w:val="0"/>
                <w:numId w:val="42"/>
              </w:num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 xml:space="preserve">kompletność Zakresu prac do wykonania w Etapie I </w:t>
            </w:r>
            <w:proofErr w:type="spellStart"/>
            <w:r w:rsidRPr="005E7E0B">
              <w:rPr>
                <w:rFonts w:asciiTheme="minorHAnsi" w:hAnsiTheme="minorHAnsi" w:cstheme="minorHAnsi"/>
              </w:rPr>
              <w:t>i</w:t>
            </w:r>
            <w:proofErr w:type="spellEnd"/>
            <w:r w:rsidRPr="005E7E0B">
              <w:rPr>
                <w:rFonts w:asciiTheme="minorHAnsi" w:hAnsiTheme="minorHAnsi" w:cstheme="minorHAnsi"/>
              </w:rPr>
              <w:t xml:space="preserve"> II (wskazanie planu badawczego dla Etapu I </w:t>
            </w:r>
            <w:proofErr w:type="spellStart"/>
            <w:r w:rsidRPr="005E7E0B">
              <w:rPr>
                <w:rFonts w:asciiTheme="minorHAnsi" w:hAnsiTheme="minorHAnsi" w:cstheme="minorHAnsi"/>
              </w:rPr>
              <w:t>i</w:t>
            </w:r>
            <w:proofErr w:type="spellEnd"/>
            <w:r w:rsidRPr="005E7E0B">
              <w:rPr>
                <w:rFonts w:asciiTheme="minorHAnsi" w:hAnsiTheme="minorHAnsi" w:cstheme="minorHAnsi"/>
              </w:rPr>
              <w:t xml:space="preserve"> II, zawierającego Zadania Badawcze i odpowiadające im Kamienie Milowe, wskazanie harmonogramu realizacji poszczególnych Etapów z podziałem na ww. Zadania Badawcze, wycenę Zadań Badawczych),</w:t>
            </w:r>
          </w:p>
          <w:p w14:paraId="37D446A3" w14:textId="74ACC7F0" w:rsidR="0074662D" w:rsidRPr="005E7E0B" w:rsidRDefault="49A03E03" w:rsidP="00F0641A">
            <w:pPr>
              <w:pStyle w:val="Akapitzlist"/>
              <w:numPr>
                <w:ilvl w:val="0"/>
                <w:numId w:val="42"/>
              </w:num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adekwatność wskazanych Zadań Badawczych do możliwości osiągnięcia Celów Przedsięwzięcia oraz opracowania przedstawionej we Wniosku Wnioskodawcy Technologii Systemu Magazynowania Energii elektrycznej i Demonstratora Systemu,</w:t>
            </w:r>
          </w:p>
          <w:p w14:paraId="65A6B0DB" w14:textId="77777777" w:rsidR="0074662D" w:rsidRPr="005E7E0B" w:rsidRDefault="49A03E03" w:rsidP="00F0641A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</w:rPr>
              <w:t>oraz inne elementy adekwatne do wymagania.</w:t>
            </w:r>
          </w:p>
          <w:p w14:paraId="46DBB300" w14:textId="77777777" w:rsidR="0074662D" w:rsidRPr="005E7E0B" w:rsidRDefault="0074662D" w:rsidP="00F0641A">
            <w:pPr>
              <w:pStyle w:val="Akapitzlist"/>
              <w:spacing w:line="259" w:lineRule="auto"/>
              <w:jc w:val="both"/>
              <w:rPr>
                <w:rFonts w:asciiTheme="minorHAnsi" w:hAnsiTheme="minorHAnsi" w:cstheme="minorHAnsi"/>
              </w:rPr>
            </w:pPr>
          </w:p>
          <w:p w14:paraId="756EE0FC" w14:textId="77777777" w:rsidR="0074662D" w:rsidRPr="005E7E0B" w:rsidRDefault="49A03E03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9BA2985" w14:textId="77777777" w:rsidR="0074662D" w:rsidRPr="005E7E0B" w:rsidRDefault="49A03E03" w:rsidP="00F0641A">
            <w:pPr>
              <w:spacing w:line="259" w:lineRule="auto"/>
              <w:ind w:left="345" w:hanging="34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35D7A477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odpowiada wskazanym powyżej cechom, z uwzględnieniem wymogów Załącznika nr 1 do Regulaminu, Celów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Przedsięwzięcia, stanu techniki i wiedzy, tj. w najwyższym stopniu jaki jest możliwy zgodnie z istniejącym stanem wiedzy ekonomicznej, naukowej lub technicznej.</w:t>
            </w:r>
          </w:p>
          <w:p w14:paraId="2CCD3835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0,67 do 0,99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bardzo 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7F20DF6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0,34 do 0,66  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C0E85DB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0,01 do 0,33–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4322D8D" w14:textId="700B83FD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0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odpowiada wskazanym powyżej cechom, z uwzględnieniem wymogów Załącznika nr 1 do Regulaminu, Celów Przedsięwzięcia, stanu techniki i wiedzy, tj. w stopniu niższym niż minimalny stopień, jaki może być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uznany za zgodny z istniejącym stanem wiedzy ekonomicznej, naukowej lub technicznej.</w:t>
            </w:r>
          </w:p>
          <w:p w14:paraId="2678C2F8" w14:textId="477D6DDC" w:rsidR="0074662D" w:rsidRPr="005E7E0B" w:rsidRDefault="0074662D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438DD" w14:textId="18E5AEA5" w:rsidR="0074662D" w:rsidRPr="005E7E0B" w:rsidRDefault="5F5F9119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 xml:space="preserve">5  </w:t>
            </w:r>
          </w:p>
          <w:p w14:paraId="01DC6656" w14:textId="11A1148B" w:rsidR="0074662D" w:rsidRPr="005E7E0B" w:rsidRDefault="0074662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0074662D" w:rsidRPr="005E7E0B" w14:paraId="5EB309F3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27487A1A" w14:textId="4DAD7065" w:rsidR="0074662D" w:rsidRPr="005E7E0B" w:rsidRDefault="0058375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lastRenderedPageBreak/>
              <w:t>8</w:t>
            </w:r>
            <w:r w:rsidR="49A03E03" w:rsidRPr="005E7E0B">
              <w:rPr>
                <w:rFonts w:asciiTheme="minorHAnsi" w:eastAsia="Calibri" w:hAnsiTheme="minorHAnsi" w:cstheme="minorHAnsi"/>
              </w:rPr>
              <w:t>.6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0F5CA" w14:textId="4A8DB8A8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Wykonawca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19234" w14:textId="32A38991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Doświadczenie Wykonawcy i Zespół Projektowy</w:t>
            </w:r>
          </w:p>
          <w:p w14:paraId="4861FEA7" w14:textId="3E00755F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49A3C" w14:textId="7752C946" w:rsidR="0074662D" w:rsidRPr="005E7E0B" w:rsidRDefault="49A03E03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04FDD16F" w14:textId="47C93FAD" w:rsidR="0074662D" w:rsidRPr="005E7E0B" w:rsidRDefault="49EA052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duże doświadczenie Wnioskodawcy w realizacji prac badawczo-rozwojowych z zakresu magazynowania energii elektrycznej / budowy baterii</w:t>
            </w:r>
            <w:ins w:id="23" w:author="Autor">
              <w:r w:rsidR="00A9065B">
                <w:rPr>
                  <w:rFonts w:asciiTheme="minorHAnsi" w:eastAsiaTheme="minorEastAsia" w:hAnsiTheme="minorHAnsi" w:cstheme="minorHAnsi"/>
                  <w:color w:val="000000" w:themeColor="text1"/>
                </w:rPr>
                <w:t xml:space="preserve"> </w:t>
              </w:r>
              <w:r w:rsidR="00A9065B" w:rsidRPr="7A289271">
                <w:rPr>
                  <w:rFonts w:eastAsiaTheme="minorEastAsia"/>
                  <w:color w:val="000000" w:themeColor="text1"/>
                </w:rPr>
                <w:t>lub obszaru energoelektroniki</w:t>
              </w:r>
            </w:ins>
          </w:p>
          <w:p w14:paraId="647E5CAE" w14:textId="77812B49" w:rsidR="55B7C339" w:rsidRPr="005E7E0B" w:rsidRDefault="55B7C339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Zespół Projektowy o składzie i doświadczeniu potwierdzającym dobre przygotowanie do realizacji zadań w ramach Przedsięwzięcia,</w:t>
            </w:r>
          </w:p>
          <w:p w14:paraId="0B2D397D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inne elementy adekwatne do wymagania.</w:t>
            </w:r>
          </w:p>
          <w:p w14:paraId="610318DF" w14:textId="77777777" w:rsidR="0074662D" w:rsidRPr="005E7E0B" w:rsidRDefault="0074662D" w:rsidP="00F0641A">
            <w:pPr>
              <w:spacing w:line="259" w:lineRule="auto"/>
              <w:ind w:left="360"/>
              <w:contextualSpacing/>
              <w:rPr>
                <w:rFonts w:asciiTheme="minorHAnsi" w:eastAsiaTheme="minorEastAsia" w:hAnsiTheme="minorHAnsi" w:cstheme="minorHAnsi"/>
              </w:rPr>
            </w:pPr>
          </w:p>
          <w:p w14:paraId="4EDE0026" w14:textId="77777777" w:rsidR="0074662D" w:rsidRPr="005E7E0B" w:rsidRDefault="49A03E0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Ocenienie niniejszego</w:t>
            </w:r>
            <w:r w:rsidRPr="005E7E0B">
              <w:rPr>
                <w:rFonts w:asciiTheme="minorHAnsi" w:hAnsiTheme="minorHAnsi" w:cstheme="minorHAnsi"/>
              </w:rPr>
              <w:t xml:space="preserve"> Wymagania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jako niedostateczne poskutkuje przyznaniem Wyniku Negatywnego w ramach oceny merytorycznej i odrzuceniem Wniosku z dalszej oceny i niedopuszczeniem do zawarcia Umowy.</w:t>
            </w:r>
          </w:p>
          <w:p w14:paraId="35B8832E" w14:textId="225BA2EA" w:rsidR="0074662D" w:rsidRPr="005E7E0B" w:rsidRDefault="0074662D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48C37DCF" w14:textId="77777777" w:rsidR="00583758" w:rsidRPr="005E7E0B" w:rsidRDefault="00583758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EBE5A19" w14:textId="77777777" w:rsidR="00583758" w:rsidRPr="005E7E0B" w:rsidRDefault="00583758" w:rsidP="00F0641A">
            <w:pPr>
              <w:spacing w:line="259" w:lineRule="auto"/>
              <w:ind w:left="345" w:hanging="34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37933A23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62A2E61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0,67 do 0,99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bardzo 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odpowiada wskazanym powyżej cechom, z uwzględnieniem wymogów Załącznika nr 1 do Regulaminu, Celów Przedsięwzięcia, stanu techniki i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wiedzy, tj. w wyższym niż standardowym stopniu jaki jest możliwy zgodnie z istniejącym stanem wiedzy ekonomicznej, naukowej lub technicznej.</w:t>
            </w:r>
          </w:p>
          <w:p w14:paraId="3B41F4AA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0,34 do 0,66  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C53E4CA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0,01 do 0,33–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97CFAB6" w14:textId="7EE714F8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0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72733650" w14:textId="02CBF2F9" w:rsidR="0074662D" w:rsidRPr="005E7E0B" w:rsidRDefault="0074662D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79F9C" w14:textId="4F415885" w:rsidR="0074662D" w:rsidRPr="005E7E0B" w:rsidRDefault="0074662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10 punktów</w:t>
            </w:r>
          </w:p>
        </w:tc>
      </w:tr>
      <w:tr w:rsidR="0074662D" w:rsidRPr="005E7E0B" w14:paraId="481901C6" w14:textId="77777777" w:rsidTr="59C4ED8E">
        <w:trPr>
          <w:trHeight w:val="390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2D5C75B8" w14:textId="701466A9" w:rsidR="0074662D" w:rsidRPr="005E7E0B" w:rsidRDefault="0074662D" w:rsidP="00F0641A">
            <w:pPr>
              <w:spacing w:line="259" w:lineRule="auto"/>
              <w:ind w:left="142"/>
              <w:rPr>
                <w:rFonts w:asciiTheme="minorHAnsi" w:eastAsia="Yu Mincho" w:hAnsiTheme="minorHAnsi"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1101B6" w14:textId="5094CAEA" w:rsidR="0074662D" w:rsidRPr="005E7E0B" w:rsidRDefault="0074662D" w:rsidP="00F0641A">
            <w:pPr>
              <w:spacing w:line="259" w:lineRule="auto"/>
              <w:ind w:left="113" w:right="113"/>
              <w:rPr>
                <w:rFonts w:asciiTheme="minorHAnsi" w:eastAsia="Yu Mincho" w:hAnsiTheme="minorHAnsi" w:cstheme="minorHAnsi"/>
              </w:rPr>
            </w:pPr>
          </w:p>
        </w:tc>
        <w:tc>
          <w:tcPr>
            <w:tcW w:w="6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5047B" w14:textId="612D84E2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SUMA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A83703" w14:textId="6653929E" w:rsidR="0074662D" w:rsidRPr="005E7E0B" w:rsidRDefault="0074662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100 punktów</w:t>
            </w:r>
          </w:p>
        </w:tc>
      </w:tr>
    </w:tbl>
    <w:p w14:paraId="4CE4E311" w14:textId="26941378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653A7E51" w14:textId="4631BE97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b/>
          <w:bCs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Parametry Technologii</w:t>
      </w:r>
      <w:r w:rsidR="00583758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Systemu Magazynowania Energii i Demonstratora Systemu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, które zostały przedstawione we Wniosku o dopuszczenie do udziału w </w:t>
      </w:r>
      <w:r w:rsidR="00583758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P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ostępowaniu, 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  <w:u w:val="single"/>
        </w:rPr>
        <w:t>nie mogą ulec pogorszeniu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na kolejnych Etapach Przedsięwzięcia. Uczestnik Przedsięwzięcia na kolejno następujących po sobie Etapach (I </w:t>
      </w:r>
      <w:proofErr w:type="spellStart"/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</w:t>
      </w:r>
      <w:proofErr w:type="spellEnd"/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II) musi deklarować utrzymanie lub poprawę deklarowanych </w:t>
      </w:r>
      <w:r w:rsidR="00583758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ww. 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parametrów</w:t>
      </w:r>
      <w:r w:rsidR="00583758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.</w:t>
      </w:r>
    </w:p>
    <w:p w14:paraId="006382A3" w14:textId="5D7CC67A" w:rsidR="7A7F2680" w:rsidRPr="005E7E0B" w:rsidRDefault="704144EC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lastRenderedPageBreak/>
        <w:t>Wynik oceny merytorycznej Wniosków</w:t>
      </w:r>
    </w:p>
    <w:p w14:paraId="5DCA9A59" w14:textId="7E12F9E2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Wynik oceny merytorycznej </w:t>
      </w:r>
      <w:r w:rsidR="006B62B7" w:rsidRPr="005E7E0B">
        <w:rPr>
          <w:rFonts w:eastAsia="Calibri" w:cstheme="minorHAnsi"/>
          <w:color w:val="000000" w:themeColor="text1"/>
          <w:sz w:val="22"/>
          <w:szCs w:val="22"/>
        </w:rPr>
        <w:t>Wniosku danego Wnioskodawcy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będzie liczony jako suma punktów uzyskanych w ramach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Konkursowych,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 oceny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spełnienia Wym</w:t>
      </w:r>
      <w:r w:rsidR="22D2A302" w:rsidRPr="005E7E0B">
        <w:rPr>
          <w:rFonts w:eastAsia="Calibri" w:cstheme="minorHAnsi"/>
          <w:color w:val="000000" w:themeColor="text1"/>
          <w:sz w:val="22"/>
          <w:szCs w:val="22"/>
        </w:rPr>
        <w:t>agań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8A51BB" w:rsidRPr="005E7E0B">
        <w:rPr>
          <w:rFonts w:eastAsia="Calibri" w:cstheme="minorHAnsi"/>
          <w:color w:val="000000" w:themeColor="text1"/>
          <w:sz w:val="22"/>
          <w:szCs w:val="22"/>
        </w:rPr>
        <w:t xml:space="preserve">Jakościowych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oraz oceny innych elementów Wniosku, pomnożonych odpowiednio przez wagi nadane zgodnie z Tabelą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1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2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poniżej:</w:t>
      </w:r>
    </w:p>
    <w:p w14:paraId="77CA12A1" w14:textId="45023C23" w:rsidR="704144EC" w:rsidRPr="005E7E0B" w:rsidRDefault="00870E24" w:rsidP="00F0641A">
      <w:pPr>
        <w:pStyle w:val="Legenda"/>
        <w:spacing w:line="259" w:lineRule="auto"/>
        <w:rPr>
          <w:rFonts w:eastAsia="Calibri" w:cstheme="minorHAnsi"/>
          <w:color w:val="000000" w:themeColor="text1"/>
        </w:rPr>
      </w:pPr>
      <w:r w:rsidRPr="005E7E0B">
        <w:rPr>
          <w:rFonts w:eastAsia="Calibri" w:cstheme="minorHAnsi"/>
          <w:color w:val="000000" w:themeColor="text1"/>
        </w:rPr>
        <w:t>Tabela 1</w:t>
      </w:r>
      <w:r w:rsidR="00583758" w:rsidRPr="005E7E0B">
        <w:rPr>
          <w:rFonts w:eastAsia="Calibri" w:cstheme="minorHAnsi"/>
          <w:color w:val="000000" w:themeColor="text1"/>
        </w:rPr>
        <w:t>2</w:t>
      </w:r>
      <w:r w:rsidR="704144EC" w:rsidRPr="005E7E0B">
        <w:rPr>
          <w:rFonts w:eastAsia="Calibri" w:cstheme="minorHAnsi"/>
          <w:color w:val="000000" w:themeColor="text1"/>
        </w:rPr>
        <w:t>. Wagi poszczególnych składników Wyniku oceny merytorycznej Wniosków</w:t>
      </w:r>
      <w:r w:rsidRPr="005E7E0B">
        <w:rPr>
          <w:rFonts w:eastAsia="Calibri" w:cstheme="minorHAnsi"/>
          <w:color w:val="000000" w:themeColor="text1"/>
        </w:rPr>
        <w:t xml:space="preserve"> dla Strumienia „System”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  <w:gridCol w:w="2400"/>
      </w:tblGrid>
      <w:tr w:rsidR="7A7F2680" w:rsidRPr="005E7E0B" w14:paraId="07CB465D" w14:textId="77777777" w:rsidTr="2B7CE50F">
        <w:tc>
          <w:tcPr>
            <w:tcW w:w="4950" w:type="dxa"/>
            <w:shd w:val="clear" w:color="auto" w:fill="BDD6EE" w:themeFill="accent5" w:themeFillTint="66"/>
            <w:vAlign w:val="center"/>
          </w:tcPr>
          <w:p w14:paraId="539EC42E" w14:textId="26B41575" w:rsidR="7A7F2680" w:rsidRPr="005E7E0B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Składnik Wyniku oceny merytorycznej Wniosków</w:t>
            </w:r>
          </w:p>
        </w:tc>
        <w:tc>
          <w:tcPr>
            <w:tcW w:w="2400" w:type="dxa"/>
            <w:shd w:val="clear" w:color="auto" w:fill="BDD6EE" w:themeFill="accent5" w:themeFillTint="66"/>
            <w:vAlign w:val="center"/>
          </w:tcPr>
          <w:p w14:paraId="71173256" w14:textId="4ED7F976" w:rsidR="7A7F2680" w:rsidRPr="005E7E0B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Waga </w:t>
            </w:r>
          </w:p>
        </w:tc>
      </w:tr>
      <w:tr w:rsidR="7A7F2680" w:rsidRPr="005E7E0B" w14:paraId="1D27D56C" w14:textId="77777777" w:rsidTr="2B7CE50F">
        <w:tc>
          <w:tcPr>
            <w:tcW w:w="4950" w:type="dxa"/>
            <w:vAlign w:val="center"/>
          </w:tcPr>
          <w:p w14:paraId="5D6F694B" w14:textId="0071EEF5" w:rsidR="7A7F2680" w:rsidRPr="005E7E0B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</w:rPr>
              <w:t>PWK</w:t>
            </w:r>
            <w:r w:rsidRPr="005E7E0B">
              <w:rPr>
                <w:rFonts w:asciiTheme="minorHAnsi" w:eastAsia="Calibri" w:hAnsiTheme="minorHAnsi" w:cstheme="minorHAnsi"/>
              </w:rPr>
              <w:t xml:space="preserve"> - Wynik oceny badanego Wniosku pod kątem </w:t>
            </w:r>
            <w:r w:rsidR="00583758" w:rsidRPr="005E7E0B">
              <w:rPr>
                <w:rFonts w:asciiTheme="minorHAnsi" w:eastAsia="Calibri" w:hAnsiTheme="minorHAnsi" w:cstheme="minorHAnsi"/>
              </w:rPr>
              <w:t xml:space="preserve">Kryteriów </w:t>
            </w:r>
            <w:r w:rsidRPr="005E7E0B">
              <w:rPr>
                <w:rFonts w:asciiTheme="minorHAnsi" w:eastAsia="Calibri" w:hAnsiTheme="minorHAnsi" w:cstheme="minorHAnsi"/>
              </w:rPr>
              <w:t>Konkursowych</w:t>
            </w:r>
          </w:p>
        </w:tc>
        <w:tc>
          <w:tcPr>
            <w:tcW w:w="2400" w:type="dxa"/>
            <w:vAlign w:val="center"/>
          </w:tcPr>
          <w:p w14:paraId="4420056A" w14:textId="48B878F3" w:rsidR="7A7F2680" w:rsidRPr="005E7E0B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0,</w:t>
            </w:r>
            <w:r w:rsidR="7A718426" w:rsidRPr="005E7E0B">
              <w:rPr>
                <w:rFonts w:asciiTheme="minorHAnsi" w:eastAsia="Calibri" w:hAnsiTheme="minorHAnsi" w:cstheme="minorHAnsi"/>
              </w:rPr>
              <w:t>7</w:t>
            </w:r>
            <w:r w:rsidRPr="005E7E0B">
              <w:rPr>
                <w:rFonts w:asciiTheme="minorHAnsi" w:eastAsia="Calibri" w:hAnsiTheme="minorHAnsi" w:cstheme="minorHAnsi"/>
              </w:rPr>
              <w:t>0</w:t>
            </w:r>
          </w:p>
        </w:tc>
      </w:tr>
      <w:tr w:rsidR="7A7F2680" w:rsidRPr="005E7E0B" w14:paraId="21D6A0E2" w14:textId="77777777" w:rsidTr="2B7CE50F">
        <w:tc>
          <w:tcPr>
            <w:tcW w:w="4950" w:type="dxa"/>
            <w:vAlign w:val="center"/>
          </w:tcPr>
          <w:p w14:paraId="2FDD73AC" w14:textId="152D90C0" w:rsidR="7A7F2680" w:rsidRPr="005E7E0B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</w:rPr>
              <w:t xml:space="preserve">PIEW </w:t>
            </w:r>
            <w:r w:rsidRPr="005E7E0B">
              <w:rPr>
                <w:rFonts w:asciiTheme="minorHAnsi" w:eastAsia="Calibri" w:hAnsiTheme="minorHAnsi" w:cstheme="minorHAnsi"/>
              </w:rPr>
              <w:t xml:space="preserve">- Wynik oceny badanego Wniosku pod kątem spełnienia </w:t>
            </w:r>
            <w:r w:rsidR="00583758" w:rsidRPr="005E7E0B">
              <w:rPr>
                <w:rFonts w:asciiTheme="minorHAnsi" w:eastAsia="Calibri" w:hAnsiTheme="minorHAnsi" w:cstheme="minorHAnsi"/>
              </w:rPr>
              <w:t>Wymagań Jakościowych</w:t>
            </w:r>
          </w:p>
        </w:tc>
        <w:tc>
          <w:tcPr>
            <w:tcW w:w="2400" w:type="dxa"/>
            <w:vAlign w:val="center"/>
          </w:tcPr>
          <w:p w14:paraId="049FFA16" w14:textId="2FC73616" w:rsidR="7A7F2680" w:rsidRPr="005E7E0B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0,</w:t>
            </w:r>
            <w:r w:rsidR="13B3BADB" w:rsidRPr="005E7E0B">
              <w:rPr>
                <w:rFonts w:asciiTheme="minorHAnsi" w:eastAsia="Calibri" w:hAnsiTheme="minorHAnsi" w:cstheme="minorHAnsi"/>
              </w:rPr>
              <w:t>3</w:t>
            </w:r>
            <w:r w:rsidRPr="005E7E0B">
              <w:rPr>
                <w:rFonts w:asciiTheme="minorHAnsi" w:eastAsia="Calibri" w:hAnsiTheme="minorHAnsi" w:cstheme="minorHAnsi"/>
              </w:rPr>
              <w:t>0</w:t>
            </w:r>
          </w:p>
        </w:tc>
      </w:tr>
    </w:tbl>
    <w:p w14:paraId="12313BD5" w14:textId="3DD27EC8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54F9F9AA" w14:textId="7C848E1D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Wynik oceny merytorycznej badanego Wniosku będzie obliczany zgodnie ze wzorem poniżej:</w:t>
      </w:r>
    </w:p>
    <w:p w14:paraId="00515245" w14:textId="4D1B5D97" w:rsidR="704144EC" w:rsidRPr="005E7E0B" w:rsidRDefault="704144EC" w:rsidP="00F0641A">
      <w:pPr>
        <w:spacing w:after="160" w:line="259" w:lineRule="auto"/>
        <w:jc w:val="center"/>
        <w:rPr>
          <w:rFonts w:eastAsia="Calibri" w:cstheme="minorHAnsi"/>
          <w:color w:val="000000" w:themeColor="text1"/>
          <w:sz w:val="23"/>
          <w:szCs w:val="23"/>
        </w:rPr>
      </w:pPr>
      <w:proofErr w:type="spellStart"/>
      <w:r w:rsidRPr="005E7E0B">
        <w:rPr>
          <w:rFonts w:eastAsia="Calibri" w:cstheme="minorHAnsi"/>
          <w:color w:val="000000" w:themeColor="text1"/>
          <w:sz w:val="23"/>
          <w:szCs w:val="23"/>
        </w:rPr>
        <w:t>W</w:t>
      </w:r>
      <w:r w:rsidRPr="005E7E0B">
        <w:rPr>
          <w:rFonts w:eastAsia="Calibri" w:cstheme="minorHAnsi"/>
          <w:color w:val="000000" w:themeColor="text1"/>
          <w:sz w:val="16"/>
          <w:szCs w:val="16"/>
        </w:rPr>
        <w:t>Wn</w:t>
      </w:r>
      <w:proofErr w:type="spellEnd"/>
      <w:r w:rsidRPr="005E7E0B">
        <w:rPr>
          <w:rFonts w:eastAsia="Calibri" w:cstheme="minorHAnsi"/>
          <w:color w:val="000000" w:themeColor="text1"/>
          <w:sz w:val="23"/>
          <w:szCs w:val="23"/>
        </w:rPr>
        <w:t>=(0,</w:t>
      </w:r>
      <w:r w:rsidR="03FE2109" w:rsidRPr="005E7E0B">
        <w:rPr>
          <w:rFonts w:eastAsia="Calibri" w:cstheme="minorHAnsi"/>
          <w:color w:val="000000" w:themeColor="text1"/>
          <w:sz w:val="23"/>
          <w:szCs w:val="23"/>
        </w:rPr>
        <w:t>7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0</w:t>
      </w:r>
      <w:r w:rsidRPr="005E7E0B">
        <w:rPr>
          <w:rFonts w:ascii="Cambria Math" w:eastAsia="Calibri" w:hAnsi="Cambria Math" w:cs="Cambria Math"/>
          <w:color w:val="000000" w:themeColor="text1"/>
          <w:sz w:val="23"/>
          <w:szCs w:val="23"/>
        </w:rPr>
        <w:t>∗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PWK)</w:t>
      </w:r>
      <w:r w:rsidR="3D080A2D" w:rsidRPr="005E7E0B">
        <w:rPr>
          <w:rFonts w:eastAsia="Calibri" w:cstheme="minorHAnsi"/>
          <w:color w:val="000000" w:themeColor="text1"/>
          <w:sz w:val="23"/>
          <w:szCs w:val="23"/>
        </w:rPr>
        <w:t xml:space="preserve"> 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+</w:t>
      </w:r>
      <w:r w:rsidR="3D080A2D" w:rsidRPr="005E7E0B">
        <w:rPr>
          <w:rFonts w:eastAsia="Calibri" w:cstheme="minorHAnsi"/>
          <w:color w:val="000000" w:themeColor="text1"/>
          <w:sz w:val="23"/>
          <w:szCs w:val="23"/>
        </w:rPr>
        <w:t xml:space="preserve"> 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(0,</w:t>
      </w:r>
      <w:r w:rsidR="0968B91D" w:rsidRPr="005E7E0B">
        <w:rPr>
          <w:rFonts w:eastAsia="Calibri" w:cstheme="minorHAnsi"/>
          <w:color w:val="000000" w:themeColor="text1"/>
          <w:sz w:val="23"/>
          <w:szCs w:val="23"/>
        </w:rPr>
        <w:t>3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0</w:t>
      </w:r>
      <w:r w:rsidRPr="005E7E0B">
        <w:rPr>
          <w:rFonts w:ascii="Cambria Math" w:eastAsia="Calibri" w:hAnsi="Cambria Math" w:cs="Cambria Math"/>
          <w:color w:val="000000" w:themeColor="text1"/>
          <w:sz w:val="23"/>
          <w:szCs w:val="23"/>
        </w:rPr>
        <w:t>∗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PIEW)</w:t>
      </w:r>
    </w:p>
    <w:p w14:paraId="0B6513DA" w14:textId="1521C9F5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gdzie:</w:t>
      </w:r>
    </w:p>
    <w:p w14:paraId="6B5A4921" w14:textId="60BD8613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proofErr w:type="spellStart"/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Pr="005E7E0B">
        <w:rPr>
          <w:rFonts w:eastAsia="Calibri" w:cstheme="minorHAnsi"/>
          <w:i/>
          <w:iCs/>
          <w:color w:val="000000" w:themeColor="text1"/>
          <w:sz w:val="22"/>
          <w:szCs w:val="22"/>
          <w:vertAlign w:val="subscript"/>
        </w:rPr>
        <w:t>Wn</w:t>
      </w:r>
      <w:proofErr w:type="spellEnd"/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merytorycznej Wniosku złożonego przez danego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Wykon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awcę, określony jako liczba punktów,</w:t>
      </w:r>
    </w:p>
    <w:p w14:paraId="7E7AE9CE" w14:textId="687F94E2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PWK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badanego Wniosku pod kątem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Kryteriów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Konkursowych, liczony jako suma punktów uzyskanych w ramach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Kryteriów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Konkursowych,</w:t>
      </w:r>
    </w:p>
    <w:p w14:paraId="2DF5B336" w14:textId="6B2EF4FC" w:rsidR="704144EC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PWJ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– Wynik oceny badanego Wniosku pod kątem spełnienia Wymagań Jakościowych, liczony jako suma punktów uzyskanych dla innych elementów Wniosku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>.</w:t>
      </w:r>
    </w:p>
    <w:p w14:paraId="379AFBF5" w14:textId="77777777" w:rsidR="005E7E0B" w:rsidRDefault="005E7E0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19E5D38" w14:textId="63A121CF" w:rsidR="704144EC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przypadku uzyskania przez </w:t>
      </w:r>
      <w:r w:rsidR="00CE5C59" w:rsidRPr="005E7E0B">
        <w:rPr>
          <w:rFonts w:eastAsia="Calibri" w:cstheme="minorHAnsi"/>
          <w:color w:val="000000" w:themeColor="text1"/>
          <w:sz w:val="22"/>
          <w:szCs w:val="22"/>
        </w:rPr>
        <w:t xml:space="preserve">Uczestników Przedsięwzięcia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identycznej liczby punktów w ramach oceny merytorycznej Wniosków, decydować będzie liczba punktów uzyskanych dla wskazanych poniżej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 w następującej kolejności (niższy poziom jest brany pod uwagę, jeśli wyższ</w:t>
      </w:r>
      <w:r w:rsidR="000B29C5" w:rsidRPr="005E7E0B">
        <w:rPr>
          <w:rFonts w:eastAsia="Calibri" w:cstheme="minorHAnsi"/>
          <w:color w:val="000000" w:themeColor="text1"/>
          <w:sz w:val="22"/>
          <w:szCs w:val="22"/>
        </w:rPr>
        <w:t>y nie rozstrzyga równego wyniku)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 xml:space="preserve">: </w:t>
      </w:r>
    </w:p>
    <w:p w14:paraId="729F7C0E" w14:textId="1DE4E314" w:rsidR="00870E24" w:rsidRPr="005E7E0B" w:rsidRDefault="00870E24" w:rsidP="00F0641A">
      <w:pPr>
        <w:pStyle w:val="Akapitzlist"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Bezpośrednie koszty </w:t>
      </w:r>
      <w:r w:rsidR="584245CF" w:rsidRPr="005E7E0B">
        <w:rPr>
          <w:rFonts w:eastAsia="Calibri" w:cstheme="minorHAnsi"/>
          <w:color w:val="000000" w:themeColor="text1"/>
          <w:sz w:val="22"/>
          <w:szCs w:val="22"/>
        </w:rPr>
        <w:t xml:space="preserve">elementów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do produkcji Systemu Magazynowania Energii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,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0B83E0BC" w14:textId="29365349" w:rsidR="704144EC" w:rsidRPr="005E7E0B" w:rsidRDefault="704144EC" w:rsidP="00F0641A">
      <w:pPr>
        <w:pStyle w:val="Akapitzlist"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Sprawność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Systemu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62FF0DB1" w14:textId="4E748703" w:rsidR="704144EC" w:rsidRPr="005E7E0B" w:rsidRDefault="00870E24" w:rsidP="00F0641A">
      <w:pPr>
        <w:pStyle w:val="Akapitzlist"/>
        <w:numPr>
          <w:ilvl w:val="0"/>
          <w:numId w:val="7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Wymiary U</w:t>
      </w:r>
      <w:r w:rsidR="704144EC" w:rsidRPr="005E7E0B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6A6DA4B7" w:rsidRPr="005E7E0B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2EDD3A0B" w14:textId="46E5D850" w:rsidR="704144EC" w:rsidRPr="005E7E0B" w:rsidRDefault="704144EC" w:rsidP="00F0641A">
      <w:pPr>
        <w:pStyle w:val="Akapitzlist"/>
        <w:numPr>
          <w:ilvl w:val="0"/>
          <w:numId w:val="7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Poziom hałasu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527B232E" w14:textId="15E14733" w:rsidR="000B29C5" w:rsidRPr="005E7E0B" w:rsidRDefault="00583758" w:rsidP="00F0641A">
      <w:pPr>
        <w:numPr>
          <w:ilvl w:val="0"/>
          <w:numId w:val="30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>Kryteria</w:t>
      </w:r>
      <w:r w:rsidR="704144EC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Wyboru Uczestników Przedsięwzięcia do Etapu II</w:t>
      </w:r>
      <w:r w:rsidR="00AB1A43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S</w:t>
      </w:r>
      <w:r w:rsidR="1D2B234A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trumień </w:t>
      </w:r>
      <w:r w:rsidR="5F0ABD13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“S</w:t>
      </w:r>
      <w:r w:rsidR="1D2B234A" w:rsidRPr="005E7E0B">
        <w:rPr>
          <w:rFonts w:eastAsia="Times New Roman" w:cstheme="minorHAnsi"/>
          <w:color w:val="C00000"/>
          <w:sz w:val="26"/>
          <w:szCs w:val="26"/>
          <w:lang w:eastAsia="pl-PL"/>
        </w:rPr>
        <w:t>ystem</w:t>
      </w:r>
      <w:r w:rsidR="544117C3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”</w:t>
      </w:r>
    </w:p>
    <w:p w14:paraId="426501A4" w14:textId="522CD6A3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dokona wyboru Wykonawcy lub Uczestników Przedsięwzięcia do Etapu II na podstawie złożonych przez Uczestników Przedsięwzięcia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I.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I, które Wykonawcy zobligowani są złożyć, wraz z terminami ich złożenia wskazano w Załączniku nr 4. </w:t>
      </w:r>
    </w:p>
    <w:p w14:paraId="3FD5502B" w14:textId="1D3315C4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przeprowadzi ocenę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Etapu I po zakończeniu Testów Prototypów, w następujący sposób:</w:t>
      </w:r>
    </w:p>
    <w:p w14:paraId="35ED5D69" w14:textId="3CDFAC6A" w:rsidR="704144EC" w:rsidRPr="005E7E0B" w:rsidRDefault="704144EC" w:rsidP="00F0641A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lastRenderedPageBreak/>
        <w:t>Zamawiający dokona weryfikacji złożenia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 wskazanych w Załączniku nr 4 do Regulaminu oraz ich kompletności,</w:t>
      </w:r>
    </w:p>
    <w:p w14:paraId="191A0B7A" w14:textId="0C492E2A" w:rsidR="704144EC" w:rsidRPr="005E7E0B" w:rsidRDefault="704144EC" w:rsidP="00F0641A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na podstawie podsumowania wyników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T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estów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P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rototypu dokona weryfikacji czy przedstawione przez Uczestników Przedsięwzięcia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P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rototypy</w:t>
      </w:r>
      <w:r w:rsidR="002703BE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przeszły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T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esty pozytywnie,</w:t>
      </w:r>
    </w:p>
    <w:p w14:paraId="22ABFFFA" w14:textId="1E7789BA" w:rsidR="704144EC" w:rsidRPr="005E7E0B" w:rsidRDefault="704144EC" w:rsidP="00F0641A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dokona oceny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aktualizowane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Wniosku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Uczestników Przedsięwzięcia, a następnie wyliczy wynik oceny merytorycznej dla każdego Uczestnika Przedsięwzięcia.</w:t>
      </w:r>
    </w:p>
    <w:p w14:paraId="31E98423" w14:textId="6659D8DA" w:rsidR="7A7F2680" w:rsidRPr="005E7E0B" w:rsidRDefault="38F5F0EB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Weryfikacja złożenia Wyników Prac</w:t>
      </w:r>
      <w:r w:rsidR="006C615F" w:rsidRPr="005E7E0B">
        <w:rPr>
          <w:rFonts w:eastAsia="Calibri" w:cstheme="minorHAnsi"/>
          <w:color w:val="C00000"/>
          <w:sz w:val="26"/>
          <w:szCs w:val="26"/>
        </w:rPr>
        <w:t xml:space="preserve"> B+R </w:t>
      </w:r>
      <w:r w:rsidRPr="005E7E0B">
        <w:rPr>
          <w:rFonts w:eastAsia="Calibri" w:cstheme="minorHAnsi"/>
          <w:color w:val="C00000"/>
          <w:sz w:val="26"/>
          <w:szCs w:val="26"/>
        </w:rPr>
        <w:t>Etapu I</w:t>
      </w:r>
    </w:p>
    <w:p w14:paraId="35FE5650" w14:textId="2DF8EE5A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dokona weryfikacji złożonych przez Wykonawcę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 na zasadzie „złożono/nie złożono” oraz ich kompletności. </w:t>
      </w:r>
    </w:p>
    <w:p w14:paraId="1CAE3550" w14:textId="016F394D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Wykonawcy składają poszczególne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zgodnie z terminami wskazanymi w Załączniku nr 4 do Regulaminu.</w:t>
      </w:r>
    </w:p>
    <w:p w14:paraId="7ECF64DA" w14:textId="1B7474FE" w:rsidR="7A7F2680" w:rsidRPr="005E7E0B" w:rsidRDefault="38F5F0EB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Weryfikacja wyników Testów Prototypów</w:t>
      </w:r>
      <w:r w:rsidR="009D76DE" w:rsidRPr="005E7E0B">
        <w:rPr>
          <w:rFonts w:eastAsia="Calibri" w:cstheme="minorHAnsi"/>
          <w:color w:val="C00000"/>
          <w:sz w:val="26"/>
          <w:szCs w:val="26"/>
        </w:rPr>
        <w:t xml:space="preserve"> Systemu</w:t>
      </w:r>
    </w:p>
    <w:p w14:paraId="27A8DBA2" w14:textId="45A4B8FA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Zgodnie z zapisami Załącznika nr 4, Prototypy Uczestników Przedsięwzięcia poddawane są Testom 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Systemu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po zakończeniu Prac B+R, odbywających się w ramach Etapu I. W ramach Testów Prototyp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>ów Systemu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sprawdzane jest m.in. osiągnięcie przez Prototyp deklarowanych przez Uczestników Przedsięwzięcia 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>wartości Wymagań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Konkursowych. </w:t>
      </w:r>
      <w:r w:rsidR="650F7297" w:rsidRPr="005E7E0B">
        <w:rPr>
          <w:rFonts w:eastAsia="Calibri" w:cstheme="minorHAnsi"/>
          <w:color w:val="000000" w:themeColor="text1"/>
          <w:sz w:val="22"/>
          <w:szCs w:val="22"/>
        </w:rPr>
        <w:t>Weryfikowane są także Wymagania Obligatoryjne wskazane w Załączniku 1 do Regulaminu.</w:t>
      </w:r>
    </w:p>
    <w:p w14:paraId="7A2C4968" w14:textId="47630121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Testy 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Systemu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przeprowadzane są zgodnie z wytycznymi zawartymi w Załączniku nr 4 do Regulaminu. Po zakończeniu Testów Zamawiający na podstawie rzeczywistych wyników uzyskiwanych przez Prototypy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przygotowuje podsumowanie zawierające: </w:t>
      </w:r>
    </w:p>
    <w:p w14:paraId="796DDE67" w14:textId="126B590C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1.</w:t>
      </w:r>
      <w:r w:rsidRPr="005E7E0B">
        <w:rPr>
          <w:rFonts w:cstheme="minorHAnsi"/>
        </w:rPr>
        <w:tab/>
      </w:r>
      <w:r w:rsidRPr="005E7E0B">
        <w:rPr>
          <w:rFonts w:eastAsia="Calibri" w:cstheme="minorHAnsi"/>
          <w:color w:val="000000" w:themeColor="text1"/>
          <w:sz w:val="22"/>
          <w:szCs w:val="22"/>
        </w:rPr>
        <w:t>Wyniki poszczególnych Testów dla Prototypów Uczestników Przedsięwzięcia,</w:t>
      </w:r>
    </w:p>
    <w:p w14:paraId="7024E9BD" w14:textId="2C5415A5" w:rsidR="38F5F0EB" w:rsidRPr="005E7E0B" w:rsidRDefault="00953A1D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2</w:t>
      </w:r>
      <w:r w:rsidR="38F5F0EB" w:rsidRPr="005E7E0B">
        <w:rPr>
          <w:rFonts w:eastAsia="Calibri" w:cstheme="minorHAnsi"/>
          <w:color w:val="000000" w:themeColor="text1"/>
          <w:sz w:val="22"/>
          <w:szCs w:val="22"/>
        </w:rPr>
        <w:t>.</w:t>
      </w:r>
      <w:r w:rsidRPr="005E7E0B">
        <w:rPr>
          <w:rFonts w:cstheme="minorHAnsi"/>
        </w:rPr>
        <w:tab/>
      </w:r>
      <w:r w:rsidR="38F5F0EB" w:rsidRPr="005E7E0B">
        <w:rPr>
          <w:rFonts w:eastAsia="Calibri" w:cstheme="minorHAnsi"/>
          <w:color w:val="000000" w:themeColor="text1"/>
          <w:sz w:val="22"/>
          <w:szCs w:val="22"/>
        </w:rPr>
        <w:t xml:space="preserve">Informacje czy Prototyp każdego z Uczestników Przedsięwzięcia osiągnął w ramach Testów deklarowane wartości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Wymagań</w:t>
      </w:r>
      <w:r w:rsidR="38F5F0EB"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 z dopuszczalną Granicą Błędu</w:t>
      </w:r>
      <w:r w:rsidR="64AB64C6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1F19837E" w14:textId="6A2C938A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dokonuje porównania wyników Wymagań Konkursowych otrzymanych podczas Testów na Prototypach, do war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 xml:space="preserve">tości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deklarowanych 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>w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>ym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B62B7" w:rsidRPr="005E7E0B">
        <w:rPr>
          <w:rFonts w:eastAsia="Calibri" w:cstheme="minorHAnsi"/>
          <w:color w:val="000000" w:themeColor="text1"/>
          <w:sz w:val="22"/>
          <w:szCs w:val="22"/>
        </w:rPr>
        <w:t>Wniosku danego Wnioskodawcy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w następujący sposób: </w:t>
      </w:r>
    </w:p>
    <w:p w14:paraId="26D02FBD" w14:textId="61AD9B54" w:rsidR="00953A1D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wartości Wymagań Konkursowych wypracowanych w ramach Testów Prototyp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ów Systemu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są zbieżne w Granicy Błędu lub wyższe w stosunku do wartości Wymagań Konkursowych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zadeklarowanych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przez Uczestnika Przedsięwzięcia w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Zaktualizowanym Wniosku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, oznacza to, że Uczestnik Przedsięwzięcia spełnił Wymagania Konkursowe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00F1839F" w14:textId="190176B3" w:rsidR="00953A1D" w:rsidRPr="005E7E0B" w:rsidRDefault="00953A1D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3.</w:t>
      </w:r>
      <w:r w:rsidRPr="005E7E0B">
        <w:rPr>
          <w:rFonts w:cstheme="minorHAnsi"/>
        </w:rPr>
        <w:tab/>
      </w:r>
      <w:r w:rsidRPr="005E7E0B">
        <w:rPr>
          <w:rFonts w:eastAsia="Calibri" w:cstheme="minorHAnsi"/>
          <w:color w:val="000000" w:themeColor="text1"/>
          <w:sz w:val="22"/>
          <w:szCs w:val="22"/>
        </w:rPr>
        <w:t>Przeliczony zgodnie z wytycznymi z Załącznika nr 4 do Regulaminu Zaktualizowany Wniosek każdego z Uczestników Przedsięwzięcia, których Prototypy Systemu zostały dopuszczone do Testów.</w:t>
      </w:r>
    </w:p>
    <w:p w14:paraId="5122DE8A" w14:textId="2796E292" w:rsidR="00953A1D" w:rsidRPr="005E7E0B" w:rsidRDefault="00953A1D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Style w:val="normaltextrun"/>
          <w:rFonts w:cstheme="minorHAnsi"/>
          <w:color w:val="000000" w:themeColor="text1"/>
          <w:sz w:val="22"/>
          <w:szCs w:val="22"/>
          <w:shd w:val="clear" w:color="auto" w:fill="FFFFFF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 Zamawiający po przekazaniu informacji do Wykonawcy, dokonuje poprawy wartości Wymagań Konkursowych z zadeklarowanych na te uzyskane w ramach Testów Prototypów Systemu i to one będą wówczas brane pod uwagę podczas Selekcji Wykonawców do Etapu II.</w:t>
      </w:r>
    </w:p>
    <w:p w14:paraId="381C5168" w14:textId="3E4C5AEB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lastRenderedPageBreak/>
        <w:t>Na podstawie ww. podsumowania, Zamawiający weryfikuje, czy dany Uczestnik Przedsięwzięcia uzyskał wynik pozytywny dla Testów Prototypu.</w:t>
      </w:r>
    </w:p>
    <w:p w14:paraId="1307C2ED" w14:textId="2B8AA6EA" w:rsidR="7A7F2680" w:rsidRPr="005E7E0B" w:rsidRDefault="00DF1563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Ocena Z</w:t>
      </w:r>
      <w:r w:rsidR="38F5F0EB" w:rsidRPr="005E7E0B">
        <w:rPr>
          <w:rFonts w:eastAsia="Calibri" w:cstheme="minorHAnsi"/>
          <w:color w:val="C00000"/>
          <w:sz w:val="26"/>
          <w:szCs w:val="26"/>
        </w:rPr>
        <w:t>aktualizowane</w:t>
      </w:r>
      <w:r w:rsidRPr="005E7E0B">
        <w:rPr>
          <w:rFonts w:eastAsia="Calibri" w:cstheme="minorHAnsi"/>
          <w:color w:val="C00000"/>
          <w:sz w:val="26"/>
          <w:szCs w:val="26"/>
        </w:rPr>
        <w:t>go</w:t>
      </w:r>
      <w:r w:rsidR="38F5F0EB" w:rsidRPr="005E7E0B">
        <w:rPr>
          <w:rFonts w:eastAsia="Calibri" w:cstheme="minorHAnsi"/>
          <w:color w:val="C00000"/>
          <w:sz w:val="26"/>
          <w:szCs w:val="26"/>
        </w:rPr>
        <w:t xml:space="preserve"> </w:t>
      </w:r>
      <w:r w:rsidRPr="005E7E0B">
        <w:rPr>
          <w:rFonts w:eastAsia="Calibri" w:cstheme="minorHAnsi"/>
          <w:color w:val="C00000"/>
          <w:sz w:val="26"/>
          <w:szCs w:val="26"/>
        </w:rPr>
        <w:t>Wniosku</w:t>
      </w:r>
      <w:r w:rsidR="38F5F0EB" w:rsidRPr="005E7E0B">
        <w:rPr>
          <w:rFonts w:eastAsia="Calibri" w:cstheme="minorHAnsi"/>
          <w:color w:val="C00000"/>
          <w:sz w:val="26"/>
          <w:szCs w:val="26"/>
        </w:rPr>
        <w:t xml:space="preserve"> Uczestnik</w:t>
      </w:r>
      <w:r w:rsidR="00953A1D" w:rsidRPr="005E7E0B">
        <w:rPr>
          <w:rFonts w:eastAsia="Calibri" w:cstheme="minorHAnsi"/>
          <w:color w:val="C00000"/>
          <w:sz w:val="26"/>
          <w:szCs w:val="26"/>
        </w:rPr>
        <w:t>a</w:t>
      </w:r>
      <w:r w:rsidR="38F5F0EB" w:rsidRPr="005E7E0B">
        <w:rPr>
          <w:rFonts w:eastAsia="Calibri" w:cstheme="minorHAnsi"/>
          <w:color w:val="C00000"/>
          <w:sz w:val="26"/>
          <w:szCs w:val="26"/>
        </w:rPr>
        <w:t xml:space="preserve"> Przedsięwzięcia</w:t>
      </w:r>
    </w:p>
    <w:p w14:paraId="675E600E" w14:textId="74A40B80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Uczestnik Przedsięwzięcia jest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 xml:space="preserve"> zobowiązany przedstawić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>y Wniosek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w terminie określonym w Załączniku nr 4 do Regulaminu, w oparciu o uzyskane wyniki z prac badawczo-rozwojowych prowadzonych w Etapie 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>I (zgodnie z zapisami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Załącznika nr 4 do Regulaminu). Złożon</w:t>
      </w:r>
      <w:r w:rsidR="558C1032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>rzez Wykonawcę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>Wniosek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jest następnie przeliczan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 (pod kątem Wymagań Konkursowych zgodnie z Załącznikiem nr 4)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 xml:space="preserve"> oraz poddawany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ocenie przez Zamawiającego.</w:t>
      </w:r>
    </w:p>
    <w:p w14:paraId="05787954" w14:textId="38DF3CC0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dokonuje oc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eny merytorycznej przeliczone</w:t>
      </w:r>
      <w:r w:rsidR="00173CD9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aktualizowane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B62B7" w:rsidRPr="005E7E0B">
        <w:rPr>
          <w:rFonts w:eastAsia="Calibri" w:cstheme="minorHAnsi"/>
          <w:color w:val="000000" w:themeColor="text1"/>
          <w:sz w:val="22"/>
          <w:szCs w:val="22"/>
        </w:rPr>
        <w:t>Wniosku danego Wnioskodawcy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pod kątem spełnienia Wymagań Obligatoryjnych, </w:t>
      </w:r>
      <w:r w:rsidR="00173CD9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 i Wymagań Jakościowych, zgodnie z zasadami przed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 xml:space="preserve">stawionymi w Tabelach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8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,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9, 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 xml:space="preserve">10, 11,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powyżej</w:t>
      </w:r>
      <w:r w:rsidR="00863D3A" w:rsidRPr="005E7E0B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863D3A" w:rsidRPr="005E7E0B">
        <w:rPr>
          <w:rFonts w:cstheme="minorHAnsi"/>
          <w:sz w:val="22"/>
          <w:szCs w:val="22"/>
        </w:rPr>
        <w:t>stosując je z uwzględnieniem</w:t>
      </w:r>
      <w:r w:rsidR="00CE63B4" w:rsidRPr="005E7E0B">
        <w:rPr>
          <w:rFonts w:cstheme="minorHAnsi"/>
          <w:sz w:val="22"/>
          <w:szCs w:val="22"/>
        </w:rPr>
        <w:t>,</w:t>
      </w:r>
      <w:r w:rsidR="00863D3A" w:rsidRPr="005E7E0B">
        <w:rPr>
          <w:rFonts w:cstheme="minorHAnsi"/>
          <w:sz w:val="22"/>
          <w:szCs w:val="22"/>
        </w:rPr>
        <w:t xml:space="preserve"> że odnoszą się nie do Wniosku</w:t>
      </w:r>
      <w:r w:rsidR="00CE63B4" w:rsidRPr="005E7E0B">
        <w:rPr>
          <w:rFonts w:cstheme="minorHAnsi"/>
          <w:sz w:val="22"/>
          <w:szCs w:val="22"/>
        </w:rPr>
        <w:t>,</w:t>
      </w:r>
      <w:r w:rsidR="00863D3A" w:rsidRPr="005E7E0B">
        <w:rPr>
          <w:rFonts w:cstheme="minorHAnsi"/>
          <w:sz w:val="22"/>
          <w:szCs w:val="22"/>
        </w:rPr>
        <w:t xml:space="preserve"> a Zaktualizowanego Wniosku oraz pomijając Kryterium Konkursowe "Cena za realizację Etapu I”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5855D9CF" w14:textId="5FD901A3" w:rsidR="7A7F2680" w:rsidRPr="005E7E0B" w:rsidRDefault="38F5F0EB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Wynik oceny merytorycznej Wyników Prac</w:t>
      </w:r>
      <w:r w:rsidR="006C615F" w:rsidRPr="005E7E0B">
        <w:rPr>
          <w:rFonts w:eastAsia="Calibri" w:cstheme="minorHAnsi"/>
          <w:color w:val="C00000"/>
          <w:sz w:val="26"/>
          <w:szCs w:val="26"/>
        </w:rPr>
        <w:t xml:space="preserve"> B+R</w:t>
      </w:r>
      <w:r w:rsidRPr="005E7E0B">
        <w:rPr>
          <w:rFonts w:eastAsia="Calibri" w:cstheme="minorHAnsi"/>
          <w:color w:val="C00000"/>
          <w:sz w:val="26"/>
          <w:szCs w:val="26"/>
        </w:rPr>
        <w:t xml:space="preserve"> Etapu I</w:t>
      </w:r>
    </w:p>
    <w:p w14:paraId="74E7E218" w14:textId="1ED00316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Wynik oceny merytorycznej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Etapu I Uczestnika Przedsięwzięcia będzie liczony jako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 xml:space="preserve"> suma punktów uzyskanych przez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 przeliczony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 xml:space="preserve">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Wniosek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Wykonawcy w ramach </w:t>
      </w:r>
      <w:r w:rsidR="00173CD9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</w:t>
      </w:r>
      <w:r w:rsidR="00173CD9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oraz punktów uzyskanych w ramach oceny innych wymaganych elementów Wniosku (Wymagań Jakościowych), pomnożonych odpowiednio prze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z wagi nadane zgodnie z Tabelą 15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poniżej:</w:t>
      </w:r>
    </w:p>
    <w:p w14:paraId="2565EEDF" w14:textId="78D24037" w:rsidR="38F5F0EB" w:rsidRPr="005E7E0B" w:rsidRDefault="00AA2486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>Tabela 15</w:t>
      </w:r>
      <w:r w:rsidR="38F5F0EB"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 xml:space="preserve">. Wagi składników Wyniku oceny merytorycznej Wyników Prac </w:t>
      </w:r>
      <w:r w:rsidR="006C615F"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 xml:space="preserve">B+R </w:t>
      </w:r>
      <w:r w:rsidR="38F5F0EB"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>Etapu I</w:t>
      </w:r>
      <w:r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 xml:space="preserve"> dla Strumienia System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  <w:gridCol w:w="2400"/>
      </w:tblGrid>
      <w:tr w:rsidR="7A7F2680" w:rsidRPr="005E7E0B" w14:paraId="7374710A" w14:textId="77777777" w:rsidTr="2B7CE50F">
        <w:tc>
          <w:tcPr>
            <w:tcW w:w="4950" w:type="dxa"/>
            <w:shd w:val="clear" w:color="auto" w:fill="BDD6EE" w:themeFill="accent5" w:themeFillTint="66"/>
            <w:vAlign w:val="center"/>
          </w:tcPr>
          <w:p w14:paraId="66F6E8A8" w14:textId="2D4A3EBB" w:rsidR="7A7F2680" w:rsidRPr="005E7E0B" w:rsidRDefault="7EC0E2B1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Składnik Wyniku oceny merytorycznej Wyników Prac</w:t>
            </w:r>
            <w:r w:rsidR="006C615F" w:rsidRPr="005E7E0B">
              <w:rPr>
                <w:rFonts w:asciiTheme="minorHAnsi" w:eastAsia="Calibri" w:hAnsiTheme="minorHAnsi" w:cstheme="minorHAnsi"/>
              </w:rPr>
              <w:t xml:space="preserve"> B+R</w:t>
            </w:r>
            <w:r w:rsidRPr="005E7E0B">
              <w:rPr>
                <w:rFonts w:asciiTheme="minorHAnsi" w:eastAsia="Calibri" w:hAnsiTheme="minorHAnsi" w:cstheme="minorHAnsi"/>
              </w:rPr>
              <w:t xml:space="preserve"> Etapu I</w:t>
            </w:r>
          </w:p>
        </w:tc>
        <w:tc>
          <w:tcPr>
            <w:tcW w:w="2400" w:type="dxa"/>
            <w:shd w:val="clear" w:color="auto" w:fill="BDD6EE" w:themeFill="accent5" w:themeFillTint="66"/>
            <w:vAlign w:val="center"/>
          </w:tcPr>
          <w:p w14:paraId="4F228DBF" w14:textId="1D1748C2" w:rsidR="7A7F2680" w:rsidRPr="005E7E0B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Waga </w:t>
            </w:r>
          </w:p>
        </w:tc>
      </w:tr>
      <w:tr w:rsidR="7A7F2680" w:rsidRPr="005E7E0B" w14:paraId="0B7E66AD" w14:textId="77777777" w:rsidTr="2B7CE50F">
        <w:tc>
          <w:tcPr>
            <w:tcW w:w="4950" w:type="dxa"/>
            <w:vAlign w:val="center"/>
          </w:tcPr>
          <w:p w14:paraId="28F1A0D5" w14:textId="5DE1AB14" w:rsidR="7A7F2680" w:rsidRPr="005E7E0B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</w:rPr>
              <w:t>PWK</w:t>
            </w:r>
            <w:r w:rsidRPr="005E7E0B">
              <w:rPr>
                <w:rFonts w:asciiTheme="minorHAnsi" w:eastAsia="Calibri" w:hAnsiTheme="minorHAnsi" w:cstheme="minorHAnsi"/>
              </w:rPr>
              <w:t xml:space="preserve"> - Wynik oceny pod kątem </w:t>
            </w:r>
            <w:r w:rsidR="00173CD9" w:rsidRPr="005E7E0B">
              <w:rPr>
                <w:rFonts w:asciiTheme="minorHAnsi" w:eastAsia="Calibri" w:hAnsiTheme="minorHAnsi" w:cstheme="minorHAnsi"/>
              </w:rPr>
              <w:t xml:space="preserve">Kryteriów </w:t>
            </w:r>
            <w:r w:rsidRPr="005E7E0B">
              <w:rPr>
                <w:rFonts w:asciiTheme="minorHAnsi" w:eastAsia="Calibri" w:hAnsiTheme="minorHAnsi" w:cstheme="minorHAnsi"/>
              </w:rPr>
              <w:t>Konkursowych</w:t>
            </w:r>
          </w:p>
        </w:tc>
        <w:tc>
          <w:tcPr>
            <w:tcW w:w="2400" w:type="dxa"/>
            <w:vAlign w:val="center"/>
          </w:tcPr>
          <w:p w14:paraId="6C42930D" w14:textId="23EFFA87" w:rsidR="7A7F2680" w:rsidRPr="005E7E0B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0,</w:t>
            </w:r>
            <w:r w:rsidR="7FAE003A" w:rsidRPr="005E7E0B">
              <w:rPr>
                <w:rFonts w:asciiTheme="minorHAnsi" w:eastAsia="Calibri" w:hAnsiTheme="minorHAnsi" w:cstheme="minorHAnsi"/>
              </w:rPr>
              <w:t>7</w:t>
            </w:r>
            <w:r w:rsidRPr="005E7E0B">
              <w:rPr>
                <w:rFonts w:asciiTheme="minorHAnsi" w:eastAsia="Calibri" w:hAnsiTheme="minorHAnsi" w:cstheme="minorHAnsi"/>
              </w:rPr>
              <w:t>0</w:t>
            </w:r>
          </w:p>
        </w:tc>
      </w:tr>
      <w:tr w:rsidR="7A7F2680" w:rsidRPr="005E7E0B" w14:paraId="29D5E91F" w14:textId="77777777" w:rsidTr="2B7CE50F">
        <w:tc>
          <w:tcPr>
            <w:tcW w:w="4950" w:type="dxa"/>
            <w:vAlign w:val="center"/>
          </w:tcPr>
          <w:p w14:paraId="7AFF8AEC" w14:textId="1321002C" w:rsidR="7A7F2680" w:rsidRPr="005E7E0B" w:rsidRDefault="7A7F2680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</w:rPr>
              <w:t xml:space="preserve">PIEW </w:t>
            </w:r>
            <w:r w:rsidRPr="005E7E0B">
              <w:rPr>
                <w:rFonts w:asciiTheme="minorHAnsi" w:eastAsia="Calibri" w:hAnsiTheme="minorHAnsi" w:cstheme="minorHAnsi"/>
              </w:rPr>
              <w:t xml:space="preserve">-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Wynik oceny badanego Wniosku pod kątem spełnienia innych wymagań Wniosku</w:t>
            </w:r>
          </w:p>
        </w:tc>
        <w:tc>
          <w:tcPr>
            <w:tcW w:w="2400" w:type="dxa"/>
            <w:vAlign w:val="center"/>
          </w:tcPr>
          <w:p w14:paraId="56E6697D" w14:textId="20251198" w:rsidR="7A7F2680" w:rsidRPr="005E7E0B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0,</w:t>
            </w:r>
            <w:r w:rsidR="686CE3CF" w:rsidRPr="005E7E0B">
              <w:rPr>
                <w:rFonts w:asciiTheme="minorHAnsi" w:eastAsia="Calibri" w:hAnsiTheme="minorHAnsi" w:cstheme="minorHAnsi"/>
              </w:rPr>
              <w:t>3</w:t>
            </w:r>
            <w:r w:rsidRPr="005E7E0B">
              <w:rPr>
                <w:rFonts w:asciiTheme="minorHAnsi" w:eastAsia="Calibri" w:hAnsiTheme="minorHAnsi" w:cstheme="minorHAnsi"/>
              </w:rPr>
              <w:t>0</w:t>
            </w:r>
          </w:p>
        </w:tc>
      </w:tr>
    </w:tbl>
    <w:p w14:paraId="5AEC1217" w14:textId="5F749B3E" w:rsidR="7A7F2680" w:rsidRPr="005E7E0B" w:rsidRDefault="7A7F2680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3730A91" w14:textId="0CBCC457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Wynik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 danego Wykonawcy będzie obliczany zgodnie ze wzorem poniżej:</w:t>
      </w:r>
    </w:p>
    <w:p w14:paraId="68CD4E6A" w14:textId="78D6B64D" w:rsidR="38F5F0EB" w:rsidRPr="005E7E0B" w:rsidRDefault="38F5F0EB" w:rsidP="00F0641A">
      <w:pPr>
        <w:spacing w:after="160" w:line="259" w:lineRule="auto"/>
        <w:jc w:val="center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</w:t>
      </w:r>
      <w:r w:rsidRPr="005E7E0B">
        <w:rPr>
          <w:rFonts w:eastAsia="Calibri" w:cstheme="minorHAnsi"/>
          <w:color w:val="000000" w:themeColor="text1"/>
          <w:sz w:val="20"/>
          <w:szCs w:val="20"/>
          <w:vertAlign w:val="subscript"/>
        </w:rPr>
        <w:t>EI Wyk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=(0,</w:t>
      </w:r>
      <w:r w:rsidR="1E89A394" w:rsidRPr="005E7E0B">
        <w:rPr>
          <w:rFonts w:eastAsia="Calibri" w:cstheme="minorHAnsi"/>
          <w:color w:val="000000" w:themeColor="text1"/>
          <w:sz w:val="22"/>
          <w:szCs w:val="22"/>
        </w:rPr>
        <w:t>7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0</w:t>
      </w:r>
      <w:r w:rsidRPr="005E7E0B">
        <w:rPr>
          <w:rFonts w:ascii="Cambria Math" w:eastAsia="Calibri" w:hAnsi="Cambria Math" w:cs="Cambria Math"/>
          <w:color w:val="000000" w:themeColor="text1"/>
          <w:sz w:val="22"/>
          <w:szCs w:val="22"/>
        </w:rPr>
        <w:t>∗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PWK)</w:t>
      </w:r>
      <w:r w:rsidR="6355EDB5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+</w:t>
      </w:r>
      <w:r w:rsidR="6355EDB5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(0,</w:t>
      </w:r>
      <w:r w:rsidR="3805E9A8" w:rsidRPr="005E7E0B">
        <w:rPr>
          <w:rFonts w:eastAsia="Calibri" w:cstheme="minorHAnsi"/>
          <w:color w:val="000000" w:themeColor="text1"/>
          <w:sz w:val="22"/>
          <w:szCs w:val="22"/>
        </w:rPr>
        <w:t>3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0</w:t>
      </w:r>
      <w:r w:rsidRPr="005E7E0B">
        <w:rPr>
          <w:rFonts w:ascii="Cambria Math" w:eastAsia="Calibri" w:hAnsi="Cambria Math" w:cs="Cambria Math"/>
          <w:color w:val="000000" w:themeColor="text1"/>
          <w:sz w:val="22"/>
          <w:szCs w:val="22"/>
        </w:rPr>
        <w:t>∗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PIEW)</w:t>
      </w:r>
    </w:p>
    <w:p w14:paraId="3875A1BD" w14:textId="5A459E52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gdzie:</w:t>
      </w:r>
    </w:p>
    <w:p w14:paraId="0CD14EB9" w14:textId="14435B76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Pr="005E7E0B">
        <w:rPr>
          <w:rFonts w:eastAsia="Calibri" w:cstheme="minorHAnsi"/>
          <w:i/>
          <w:iCs/>
          <w:color w:val="000000" w:themeColor="text1"/>
          <w:sz w:val="22"/>
          <w:szCs w:val="22"/>
          <w:vertAlign w:val="subscript"/>
        </w:rPr>
        <w:t>EI Wyk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 danego Uczestnika Przedsięwzięcia określony jako liczba punktów,</w:t>
      </w:r>
    </w:p>
    <w:p w14:paraId="4964D0C9" w14:textId="1DDF1C6D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PWK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badanego Uczestnika Przedsięwzięcia pod kątem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Konkursowych, liczony jako suma punktów uzyskanych w ramach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Konkursowych,</w:t>
      </w:r>
    </w:p>
    <w:p w14:paraId="72EAC383" w14:textId="753FD654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PIEW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badanego Uczestnika Przedsięwzięcia pod kątem spełnienia Wymagań Jakościowych, liczony jako suma punktów uzyska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nych w ramach innych elementów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aktualizowane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Wniosku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9B2CDAD" w14:textId="009B84D1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lastRenderedPageBreak/>
        <w:t>W przypadku uzyskania przez Uczestników Przedsięwzięcia identycznej liczby punktów w ramach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I, decydować będzie liczba punktów uzyskanych w dla wskazanych poniżej Wymagań Konkursowych:</w:t>
      </w:r>
    </w:p>
    <w:p w14:paraId="1258C788" w14:textId="12ED83EC" w:rsidR="00AA2486" w:rsidRPr="005E7E0B" w:rsidRDefault="00AA2486" w:rsidP="00F0641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Bezpośrednie koszty </w:t>
      </w:r>
      <w:r w:rsidR="1A1359A6" w:rsidRPr="005E7E0B">
        <w:rPr>
          <w:rFonts w:eastAsia="Calibri" w:cstheme="minorHAnsi"/>
          <w:color w:val="000000" w:themeColor="text1"/>
          <w:sz w:val="22"/>
          <w:szCs w:val="22"/>
        </w:rPr>
        <w:t xml:space="preserve">elementów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do produkcji Systemu Magazynowania Energii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,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72EB77B5" w14:textId="4E61B9FD" w:rsidR="00AA2486" w:rsidRPr="005E7E0B" w:rsidRDefault="00AA2486" w:rsidP="00F0641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Sprawność Systemu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4E5C49A6" w14:textId="1628FC0D" w:rsidR="00AA2486" w:rsidRPr="005E7E0B" w:rsidRDefault="00AA2486" w:rsidP="00F0641A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Wymiary Urządzenia</w:t>
      </w:r>
      <w:r w:rsidR="485EAB55" w:rsidRPr="005E7E0B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4582388D" w14:textId="5EADE045" w:rsidR="00AA2486" w:rsidRPr="005E7E0B" w:rsidRDefault="00AA2486" w:rsidP="00F0641A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Poziom hałasu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430CA08F" w14:textId="2C32619A" w:rsidR="38F5F0EB" w:rsidRPr="005E7E0B" w:rsidRDefault="38F5F0EB" w:rsidP="00F0641A">
      <w:pPr>
        <w:numPr>
          <w:ilvl w:val="0"/>
          <w:numId w:val="30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00953A1D" w:rsidRPr="005E7E0B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953A1D" w:rsidRPr="005E7E0B">
        <w:rPr>
          <w:rFonts w:eastAsia="Times New Roman" w:cstheme="minorHAnsi"/>
          <w:color w:val="C00000"/>
          <w:sz w:val="26"/>
          <w:szCs w:val="26"/>
          <w:lang w:eastAsia="pl-PL"/>
        </w:rPr>
        <w:t>Wyników Prac B+R Etapu II</w:t>
      </w:r>
      <w:r w:rsidR="00AB1A43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S</w:t>
      </w:r>
      <w:r w:rsidR="56DF0F9B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trumień </w:t>
      </w:r>
      <w:r w:rsidR="49CA2624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“</w:t>
      </w:r>
      <w:r w:rsidR="4F033A8F" w:rsidRPr="005E7E0B">
        <w:rPr>
          <w:rFonts w:eastAsia="Times New Roman" w:cstheme="minorHAnsi"/>
          <w:color w:val="C00000"/>
          <w:sz w:val="26"/>
          <w:szCs w:val="26"/>
          <w:lang w:eastAsia="pl-PL"/>
        </w:rPr>
        <w:t>S</w:t>
      </w:r>
      <w:r w:rsidR="56DF0F9B" w:rsidRPr="005E7E0B">
        <w:rPr>
          <w:rFonts w:eastAsia="Times New Roman" w:cstheme="minorHAnsi"/>
          <w:color w:val="C00000"/>
          <w:sz w:val="26"/>
          <w:szCs w:val="26"/>
          <w:lang w:eastAsia="pl-PL"/>
        </w:rPr>
        <w:t>ystem</w:t>
      </w:r>
      <w:r w:rsidR="60C5C241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”</w:t>
      </w:r>
    </w:p>
    <w:p w14:paraId="3C004112" w14:textId="34B7F62C" w:rsidR="7A7F2680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ramach Oceny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Wyników Prac B+R Etapu II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, Zamawiający dokona weryfikacji złożonych przez Wykonawcę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Wyników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Prac 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Etapu II wskazanych w Załączniku nr 4 do Regulaminu. </w:t>
      </w:r>
      <w:r w:rsidR="00953A1D" w:rsidRPr="005E7E0B">
        <w:rPr>
          <w:rFonts w:cstheme="minorHAnsi"/>
          <w:sz w:val="22"/>
          <w:szCs w:val="22"/>
        </w:rPr>
        <w:t xml:space="preserve">Zamawiający zweryfikuje dodatkowo czy Demonstrator Systemu (lub </w:t>
      </w:r>
      <w:proofErr w:type="spellStart"/>
      <w:r w:rsidR="00953A1D" w:rsidRPr="005E7E0B">
        <w:rPr>
          <w:rFonts w:cstheme="minorHAnsi"/>
          <w:sz w:val="22"/>
          <w:szCs w:val="22"/>
        </w:rPr>
        <w:t>Demonstratory</w:t>
      </w:r>
      <w:proofErr w:type="spellEnd"/>
      <w:r w:rsidR="00953A1D" w:rsidRPr="005E7E0B">
        <w:rPr>
          <w:rFonts w:cstheme="minorHAnsi"/>
          <w:sz w:val="22"/>
          <w:szCs w:val="22"/>
        </w:rPr>
        <w:t xml:space="preserve"> Systemu – jeśli dotyczy) przeszedł Odbiór, prowadzony na zasadach opisanych w Załączniku nr 4 do Regulaminu.</w:t>
      </w:r>
    </w:p>
    <w:p w14:paraId="4AB8C80A" w14:textId="611C799C" w:rsidR="38F5F0EB" w:rsidRPr="005E7E0B" w:rsidRDefault="003C46BE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18"/>
          <w:szCs w:val="18"/>
        </w:rPr>
      </w:pPr>
      <w:r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>Tabela 16</w:t>
      </w:r>
      <w:r w:rsidR="38F5F0EB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. </w:t>
      </w:r>
      <w:r w:rsidR="00953A1D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>Kryteria Oceny Wyników Prac B+R</w:t>
      </w:r>
      <w:r w:rsidR="38F5F0EB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 Etap</w:t>
      </w:r>
      <w:r w:rsidR="00953A1D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>u</w:t>
      </w:r>
      <w:r w:rsidR="38F5F0EB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 II</w:t>
      </w:r>
      <w:r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 dla Strumienia „System”</w:t>
      </w:r>
    </w:p>
    <w:tbl>
      <w:tblPr>
        <w:tblStyle w:val="Tabela-Siatka"/>
        <w:tblW w:w="8311" w:type="dxa"/>
        <w:jc w:val="center"/>
        <w:tblLayout w:type="fixed"/>
        <w:tblLook w:val="04A0" w:firstRow="1" w:lastRow="0" w:firstColumn="1" w:lastColumn="0" w:noHBand="0" w:noVBand="1"/>
      </w:tblPr>
      <w:tblGrid>
        <w:gridCol w:w="1559"/>
        <w:gridCol w:w="1646"/>
        <w:gridCol w:w="3599"/>
        <w:gridCol w:w="1507"/>
      </w:tblGrid>
      <w:tr w:rsidR="009913F3" w:rsidRPr="005E7E0B" w14:paraId="1F8B53B7" w14:textId="77777777" w:rsidTr="3EA1B505">
        <w:trPr>
          <w:jc w:val="center"/>
        </w:trPr>
        <w:tc>
          <w:tcPr>
            <w:tcW w:w="1559" w:type="dxa"/>
            <w:shd w:val="clear" w:color="auto" w:fill="BDD6EE" w:themeFill="accent5" w:themeFillTint="66"/>
          </w:tcPr>
          <w:p w14:paraId="227D8411" w14:textId="4E8C9320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Kategoria</w:t>
            </w:r>
          </w:p>
        </w:tc>
        <w:tc>
          <w:tcPr>
            <w:tcW w:w="1646" w:type="dxa"/>
            <w:shd w:val="clear" w:color="auto" w:fill="BDD6EE" w:themeFill="accent5" w:themeFillTint="66"/>
          </w:tcPr>
          <w:p w14:paraId="6401558C" w14:textId="6674333F" w:rsidR="009913F3" w:rsidRPr="005E7E0B" w:rsidRDefault="009913F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Nazwa weryfikowanego Wymagania </w:t>
            </w:r>
          </w:p>
        </w:tc>
        <w:tc>
          <w:tcPr>
            <w:tcW w:w="3599" w:type="dxa"/>
            <w:shd w:val="clear" w:color="auto" w:fill="BDD6EE" w:themeFill="accent5" w:themeFillTint="66"/>
          </w:tcPr>
          <w:p w14:paraId="2B4E3D28" w14:textId="2F2783A5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Opis weryfikowanego Wymagania przez Zamawiającego </w:t>
            </w:r>
          </w:p>
          <w:p w14:paraId="476E5E1E" w14:textId="788ECD80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507" w:type="dxa"/>
            <w:shd w:val="clear" w:color="auto" w:fill="BDD6EE" w:themeFill="accent5" w:themeFillTint="66"/>
            <w:vAlign w:val="center"/>
          </w:tcPr>
          <w:p w14:paraId="11CCA07E" w14:textId="19FB15D6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9913F3" w:rsidRPr="005E7E0B" w14:paraId="49BACBAD" w14:textId="77777777" w:rsidTr="3EA1B505">
        <w:trPr>
          <w:jc w:val="center"/>
        </w:trPr>
        <w:tc>
          <w:tcPr>
            <w:tcW w:w="1559" w:type="dxa"/>
          </w:tcPr>
          <w:p w14:paraId="6A1C558F" w14:textId="41E13B0B" w:rsidR="009913F3" w:rsidRPr="005E7E0B" w:rsidRDefault="009913F3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646" w:type="dxa"/>
          </w:tcPr>
          <w:p w14:paraId="15A1C545" w14:textId="1A47E0F9" w:rsidR="009913F3" w:rsidRPr="005E7E0B" w:rsidRDefault="00C16555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Spełnienie Wymagań</w:t>
            </w:r>
          </w:p>
          <w:p w14:paraId="07537A93" w14:textId="6F4CDA09" w:rsidR="009913F3" w:rsidRPr="005E7E0B" w:rsidRDefault="009913F3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599" w:type="dxa"/>
          </w:tcPr>
          <w:p w14:paraId="4CAE44BD" w14:textId="40A6E763" w:rsidR="009913F3" w:rsidRPr="005E7E0B" w:rsidRDefault="00C16555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 spełnienia przez Wykonawcę Wymagań Obligatoryjnych oraz Wymagań Konkursowych nr 7.1-7.3 na podstawie Dokumentacji technicznej Demonstratora Systemu.</w:t>
            </w:r>
          </w:p>
        </w:tc>
        <w:tc>
          <w:tcPr>
            <w:tcW w:w="1507" w:type="dxa"/>
          </w:tcPr>
          <w:p w14:paraId="0F1D665E" w14:textId="458D0B13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09913F3" w:rsidRPr="005E7E0B" w14:paraId="6B926110" w14:textId="77777777" w:rsidTr="3EA1B505">
        <w:trPr>
          <w:jc w:val="center"/>
        </w:trPr>
        <w:tc>
          <w:tcPr>
            <w:tcW w:w="1559" w:type="dxa"/>
          </w:tcPr>
          <w:p w14:paraId="42494AED" w14:textId="0619A11A" w:rsidR="009913F3" w:rsidRPr="005E7E0B" w:rsidRDefault="009913F3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646" w:type="dxa"/>
          </w:tcPr>
          <w:p w14:paraId="2A311559" w14:textId="67DF199C" w:rsidR="009913F3" w:rsidRPr="005E7E0B" w:rsidRDefault="79C34021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Wyniki Prac B+R Etapu II</w:t>
            </w:r>
          </w:p>
          <w:p w14:paraId="63ACCE54" w14:textId="013B51C4" w:rsidR="009913F3" w:rsidRPr="005E7E0B" w:rsidRDefault="009913F3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599" w:type="dxa"/>
          </w:tcPr>
          <w:p w14:paraId="4C22F0C0" w14:textId="6132A62E" w:rsidR="009913F3" w:rsidRPr="005E7E0B" w:rsidRDefault="79C3402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sprawdzi, czy Wykonawca złożył i spełnił wszystkie wymagania zgodnie z Załącznikiem nr 4 Wyniki Prac B+R Etapu II.</w:t>
            </w:r>
          </w:p>
          <w:p w14:paraId="0E3E59A8" w14:textId="18E00EF6" w:rsidR="009913F3" w:rsidRPr="005E7E0B" w:rsidRDefault="009913F3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507" w:type="dxa"/>
          </w:tcPr>
          <w:p w14:paraId="1E0B6C47" w14:textId="3A20AD1C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09913F3" w:rsidRPr="005E7E0B" w14:paraId="17C4F3FF" w14:textId="77777777" w:rsidTr="3EA1B505">
        <w:trPr>
          <w:jc w:val="center"/>
        </w:trPr>
        <w:tc>
          <w:tcPr>
            <w:tcW w:w="1559" w:type="dxa"/>
          </w:tcPr>
          <w:p w14:paraId="2A9D6E9A" w14:textId="3650983F" w:rsidR="009913F3" w:rsidRPr="005E7E0B" w:rsidRDefault="009913F3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Odbiór Demonstratora</w:t>
            </w:r>
          </w:p>
        </w:tc>
        <w:tc>
          <w:tcPr>
            <w:tcW w:w="1646" w:type="dxa"/>
          </w:tcPr>
          <w:p w14:paraId="4492DB9A" w14:textId="22A85AF2" w:rsidR="009913F3" w:rsidRPr="005E7E0B" w:rsidRDefault="00C1655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Odbiór i Instalacja Demonstratora Systemu</w:t>
            </w:r>
          </w:p>
        </w:tc>
        <w:tc>
          <w:tcPr>
            <w:tcW w:w="3599" w:type="dxa"/>
          </w:tcPr>
          <w:p w14:paraId="029871EF" w14:textId="3DEA38E3" w:rsidR="009913F3" w:rsidRPr="005E7E0B" w:rsidRDefault="3FEF185E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00C16555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Systemu pozytywnie przeszedł Odbiór oraz czy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</w:t>
            </w:r>
            <w:r w:rsidR="00C16555" w:rsidRPr="005E7E0B">
              <w:rPr>
                <w:rFonts w:asciiTheme="minorHAnsi" w:eastAsia="Calibri" w:hAnsiTheme="minorHAnsi" w:cstheme="minorHAnsi"/>
                <w:color w:val="000000" w:themeColor="text1"/>
              </w:rPr>
              <w:t>zainstalował Demonstrator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 Magazynowania Ene</w:t>
            </w:r>
            <w:r w:rsidR="00C16555" w:rsidRPr="005E7E0B">
              <w:rPr>
                <w:rFonts w:asciiTheme="minorHAnsi" w:eastAsia="Calibri" w:hAnsiTheme="minorHAnsi" w:cstheme="minorHAnsi"/>
                <w:color w:val="000000" w:themeColor="text1"/>
              </w:rPr>
              <w:t>rgii u Partnera Strategicznego,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zgodnie z opisem w Załączniku nr </w:t>
            </w:r>
            <w:r w:rsidR="00C16555" w:rsidRPr="005E7E0B">
              <w:rPr>
                <w:rFonts w:asciiTheme="minorHAnsi" w:eastAsia="Calibri" w:hAnsiTheme="minorHAnsi" w:cstheme="minorHAnsi"/>
                <w:color w:val="000000" w:themeColor="text1"/>
              </w:rPr>
              <w:t>2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Regulaminu.</w:t>
            </w:r>
          </w:p>
          <w:p w14:paraId="6A884C09" w14:textId="2721A95E" w:rsidR="009913F3" w:rsidRPr="005E7E0B" w:rsidRDefault="009913F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07" w:type="dxa"/>
          </w:tcPr>
          <w:p w14:paraId="514804C2" w14:textId="3A20AD1C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5CF047AC" w14:textId="3C4AFBB6" w:rsidR="009913F3" w:rsidRPr="005E7E0B" w:rsidRDefault="009913F3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453C6407" w14:textId="65430971" w:rsidR="7A7F2680" w:rsidRPr="005E7E0B" w:rsidRDefault="7A7F2680" w:rsidP="00F0641A">
      <w:pPr>
        <w:spacing w:line="259" w:lineRule="auto"/>
        <w:rPr>
          <w:rFonts w:cstheme="minorHAnsi"/>
        </w:rPr>
      </w:pPr>
    </w:p>
    <w:sectPr w:rsidR="7A7F2680" w:rsidRPr="005E7E0B" w:rsidSect="005E7E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F0E4F" w14:textId="77777777" w:rsidR="00C13C5A" w:rsidRDefault="00C13C5A" w:rsidP="004F7003">
      <w:r>
        <w:separator/>
      </w:r>
    </w:p>
  </w:endnote>
  <w:endnote w:type="continuationSeparator" w:id="0">
    <w:p w14:paraId="19165A26" w14:textId="77777777" w:rsidR="00C13C5A" w:rsidRDefault="00C13C5A" w:rsidP="004F7003">
      <w:r>
        <w:continuationSeparator/>
      </w:r>
    </w:p>
  </w:endnote>
  <w:endnote w:type="continuationNotice" w:id="1">
    <w:p w14:paraId="088E8B1F" w14:textId="77777777" w:rsidR="00C13C5A" w:rsidRDefault="00C13C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71205" w14:textId="77777777" w:rsidR="0080722B" w:rsidRDefault="008072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F6B1A" w14:textId="77777777" w:rsidR="0080722B" w:rsidRDefault="008072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9DE82" w14:textId="77777777" w:rsidR="0080722B" w:rsidRDefault="00807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2E8B0" w14:textId="77777777" w:rsidR="00C13C5A" w:rsidRDefault="00C13C5A" w:rsidP="004F7003">
      <w:r>
        <w:separator/>
      </w:r>
    </w:p>
  </w:footnote>
  <w:footnote w:type="continuationSeparator" w:id="0">
    <w:p w14:paraId="505DB7CC" w14:textId="77777777" w:rsidR="00C13C5A" w:rsidRDefault="00C13C5A" w:rsidP="004F7003">
      <w:r>
        <w:continuationSeparator/>
      </w:r>
    </w:p>
  </w:footnote>
  <w:footnote w:type="continuationNotice" w:id="1">
    <w:p w14:paraId="41A22641" w14:textId="77777777" w:rsidR="00C13C5A" w:rsidRDefault="00C13C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776DD" w14:textId="77777777" w:rsidR="0080722B" w:rsidRDefault="008072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B00F3" w14:textId="77777777" w:rsidR="0080722B" w:rsidRDefault="008072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5CAAB" w14:textId="77777777" w:rsidR="00C201EF" w:rsidRDefault="00C201EF" w:rsidP="005E7E0B">
    <w:pPr>
      <w:pStyle w:val="Nagwek"/>
      <w:rPr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2399629E" wp14:editId="4E6912DA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59DACA" w14:textId="30050BAA" w:rsidR="00C201EF" w:rsidRDefault="00C201EF">
    <w:pPr>
      <w:pStyle w:val="Nagwek"/>
    </w:pPr>
    <w:r w:rsidRPr="006B3C31">
      <w:rPr>
        <w:i/>
        <w:sz w:val="15"/>
        <w:szCs w:val="15"/>
      </w:rPr>
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</w:r>
    <w:r>
      <w:rPr>
        <w:i/>
        <w:sz w:val="15"/>
        <w:szCs w:val="15"/>
      </w:rPr>
      <w:t>pca 2020 numer POIR.04.01.03-00-</w:t>
    </w:r>
    <w:r w:rsidRPr="006B3C31">
      <w:rPr>
        <w:i/>
        <w:sz w:val="15"/>
        <w:szCs w:val="15"/>
      </w:rPr>
      <w:t>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929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126291E6">
      <w:start w:val="1"/>
      <w:numFmt w:val="lowerLetter"/>
      <w:lvlText w:val="%2."/>
      <w:lvlJc w:val="left"/>
      <w:pPr>
        <w:ind w:left="1440" w:hanging="360"/>
      </w:pPr>
    </w:lvl>
    <w:lvl w:ilvl="2" w:tplc="9A006220">
      <w:start w:val="1"/>
      <w:numFmt w:val="lowerRoman"/>
      <w:lvlText w:val="%3."/>
      <w:lvlJc w:val="right"/>
      <w:pPr>
        <w:ind w:left="2160" w:hanging="180"/>
      </w:pPr>
    </w:lvl>
    <w:lvl w:ilvl="3" w:tplc="DA0EE094">
      <w:start w:val="1"/>
      <w:numFmt w:val="decimal"/>
      <w:lvlText w:val="%4."/>
      <w:lvlJc w:val="left"/>
      <w:pPr>
        <w:ind w:left="2880" w:hanging="360"/>
      </w:pPr>
    </w:lvl>
    <w:lvl w:ilvl="4" w:tplc="185ABC18">
      <w:start w:val="1"/>
      <w:numFmt w:val="lowerLetter"/>
      <w:lvlText w:val="%5."/>
      <w:lvlJc w:val="left"/>
      <w:pPr>
        <w:ind w:left="3600" w:hanging="360"/>
      </w:pPr>
    </w:lvl>
    <w:lvl w:ilvl="5" w:tplc="70D048FC">
      <w:start w:val="1"/>
      <w:numFmt w:val="lowerRoman"/>
      <w:lvlText w:val="%6."/>
      <w:lvlJc w:val="right"/>
      <w:pPr>
        <w:ind w:left="4320" w:hanging="180"/>
      </w:pPr>
    </w:lvl>
    <w:lvl w:ilvl="6" w:tplc="5856667A">
      <w:start w:val="1"/>
      <w:numFmt w:val="decimal"/>
      <w:lvlText w:val="%7."/>
      <w:lvlJc w:val="left"/>
      <w:pPr>
        <w:ind w:left="5040" w:hanging="360"/>
      </w:pPr>
    </w:lvl>
    <w:lvl w:ilvl="7" w:tplc="CE0C35B6">
      <w:start w:val="1"/>
      <w:numFmt w:val="lowerLetter"/>
      <w:lvlText w:val="%8."/>
      <w:lvlJc w:val="left"/>
      <w:pPr>
        <w:ind w:left="5760" w:hanging="360"/>
      </w:pPr>
    </w:lvl>
    <w:lvl w:ilvl="8" w:tplc="0C322B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05A5"/>
    <w:multiLevelType w:val="hybridMultilevel"/>
    <w:tmpl w:val="FFFFFFFF"/>
    <w:lvl w:ilvl="0" w:tplc="775C90E8">
      <w:start w:val="1"/>
      <w:numFmt w:val="lowerLetter"/>
      <w:lvlText w:val="%1."/>
      <w:lvlJc w:val="left"/>
      <w:pPr>
        <w:ind w:left="720" w:hanging="360"/>
      </w:pPr>
    </w:lvl>
    <w:lvl w:ilvl="1" w:tplc="B5F40376">
      <w:start w:val="1"/>
      <w:numFmt w:val="lowerLetter"/>
      <w:lvlText w:val="%2."/>
      <w:lvlJc w:val="left"/>
      <w:pPr>
        <w:ind w:left="1440" w:hanging="360"/>
      </w:pPr>
    </w:lvl>
    <w:lvl w:ilvl="2" w:tplc="46C8C854">
      <w:start w:val="1"/>
      <w:numFmt w:val="lowerRoman"/>
      <w:lvlText w:val="%3."/>
      <w:lvlJc w:val="right"/>
      <w:pPr>
        <w:ind w:left="2160" w:hanging="180"/>
      </w:pPr>
    </w:lvl>
    <w:lvl w:ilvl="3" w:tplc="F16420DA">
      <w:start w:val="1"/>
      <w:numFmt w:val="decimal"/>
      <w:lvlText w:val="%4."/>
      <w:lvlJc w:val="left"/>
      <w:pPr>
        <w:ind w:left="2880" w:hanging="360"/>
      </w:pPr>
    </w:lvl>
    <w:lvl w:ilvl="4" w:tplc="D1D808F6">
      <w:start w:val="1"/>
      <w:numFmt w:val="lowerLetter"/>
      <w:lvlText w:val="%5."/>
      <w:lvlJc w:val="left"/>
      <w:pPr>
        <w:ind w:left="3600" w:hanging="360"/>
      </w:pPr>
    </w:lvl>
    <w:lvl w:ilvl="5" w:tplc="26143F3E">
      <w:start w:val="1"/>
      <w:numFmt w:val="lowerRoman"/>
      <w:lvlText w:val="%6."/>
      <w:lvlJc w:val="right"/>
      <w:pPr>
        <w:ind w:left="4320" w:hanging="180"/>
      </w:pPr>
    </w:lvl>
    <w:lvl w:ilvl="6" w:tplc="852EC83E">
      <w:start w:val="1"/>
      <w:numFmt w:val="decimal"/>
      <w:lvlText w:val="%7."/>
      <w:lvlJc w:val="left"/>
      <w:pPr>
        <w:ind w:left="5040" w:hanging="360"/>
      </w:pPr>
    </w:lvl>
    <w:lvl w:ilvl="7" w:tplc="6C6A9E6E">
      <w:start w:val="1"/>
      <w:numFmt w:val="lowerLetter"/>
      <w:lvlText w:val="%8."/>
      <w:lvlJc w:val="left"/>
      <w:pPr>
        <w:ind w:left="5760" w:hanging="360"/>
      </w:pPr>
    </w:lvl>
    <w:lvl w:ilvl="8" w:tplc="50E4D31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4681A"/>
    <w:multiLevelType w:val="hybridMultilevel"/>
    <w:tmpl w:val="FFFFFFFF"/>
    <w:lvl w:ilvl="0" w:tplc="F5DA4CE6">
      <w:start w:val="1"/>
      <w:numFmt w:val="decimal"/>
      <w:lvlText w:val="%1."/>
      <w:lvlJc w:val="left"/>
      <w:pPr>
        <w:ind w:left="720" w:hanging="360"/>
      </w:pPr>
    </w:lvl>
    <w:lvl w:ilvl="1" w:tplc="8270A2A0">
      <w:start w:val="1"/>
      <w:numFmt w:val="lowerLetter"/>
      <w:lvlText w:val="%2."/>
      <w:lvlJc w:val="left"/>
      <w:pPr>
        <w:ind w:left="1440" w:hanging="360"/>
      </w:pPr>
    </w:lvl>
    <w:lvl w:ilvl="2" w:tplc="794E492E">
      <w:start w:val="1"/>
      <w:numFmt w:val="lowerRoman"/>
      <w:lvlText w:val="%3."/>
      <w:lvlJc w:val="right"/>
      <w:pPr>
        <w:ind w:left="2160" w:hanging="180"/>
      </w:pPr>
    </w:lvl>
    <w:lvl w:ilvl="3" w:tplc="C1C6456E">
      <w:start w:val="1"/>
      <w:numFmt w:val="decimal"/>
      <w:lvlText w:val="%4."/>
      <w:lvlJc w:val="left"/>
      <w:pPr>
        <w:ind w:left="2880" w:hanging="360"/>
      </w:pPr>
    </w:lvl>
    <w:lvl w:ilvl="4" w:tplc="E006C0C0">
      <w:start w:val="1"/>
      <w:numFmt w:val="lowerLetter"/>
      <w:lvlText w:val="%5."/>
      <w:lvlJc w:val="left"/>
      <w:pPr>
        <w:ind w:left="3600" w:hanging="360"/>
      </w:pPr>
    </w:lvl>
    <w:lvl w:ilvl="5" w:tplc="F9D4CDCC">
      <w:start w:val="1"/>
      <w:numFmt w:val="lowerRoman"/>
      <w:lvlText w:val="%6."/>
      <w:lvlJc w:val="right"/>
      <w:pPr>
        <w:ind w:left="4320" w:hanging="180"/>
      </w:pPr>
    </w:lvl>
    <w:lvl w:ilvl="6" w:tplc="C270E5D6">
      <w:start w:val="1"/>
      <w:numFmt w:val="decimal"/>
      <w:lvlText w:val="%7."/>
      <w:lvlJc w:val="left"/>
      <w:pPr>
        <w:ind w:left="5040" w:hanging="360"/>
      </w:pPr>
    </w:lvl>
    <w:lvl w:ilvl="7" w:tplc="E9B434E0">
      <w:start w:val="1"/>
      <w:numFmt w:val="lowerLetter"/>
      <w:lvlText w:val="%8."/>
      <w:lvlJc w:val="left"/>
      <w:pPr>
        <w:ind w:left="5760" w:hanging="360"/>
      </w:pPr>
    </w:lvl>
    <w:lvl w:ilvl="8" w:tplc="CF44095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75C6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F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26C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20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D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4A5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61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E2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CAA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21AA7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67B6B"/>
    <w:multiLevelType w:val="hybridMultilevel"/>
    <w:tmpl w:val="171CD54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7FDCC116">
      <w:start w:val="1"/>
      <w:numFmt w:val="lowerLetter"/>
      <w:lvlText w:val="%2."/>
      <w:lvlJc w:val="left"/>
      <w:pPr>
        <w:ind w:left="1440" w:hanging="360"/>
      </w:pPr>
    </w:lvl>
    <w:lvl w:ilvl="2" w:tplc="E0C6C518">
      <w:start w:val="1"/>
      <w:numFmt w:val="lowerRoman"/>
      <w:lvlText w:val="%3."/>
      <w:lvlJc w:val="right"/>
      <w:pPr>
        <w:ind w:left="2160" w:hanging="180"/>
      </w:pPr>
    </w:lvl>
    <w:lvl w:ilvl="3" w:tplc="B3F687A0">
      <w:start w:val="1"/>
      <w:numFmt w:val="decimal"/>
      <w:lvlText w:val="%4."/>
      <w:lvlJc w:val="left"/>
      <w:pPr>
        <w:ind w:left="2880" w:hanging="360"/>
      </w:pPr>
    </w:lvl>
    <w:lvl w:ilvl="4" w:tplc="6FFC951A">
      <w:start w:val="1"/>
      <w:numFmt w:val="lowerLetter"/>
      <w:lvlText w:val="%5."/>
      <w:lvlJc w:val="left"/>
      <w:pPr>
        <w:ind w:left="3600" w:hanging="360"/>
      </w:pPr>
    </w:lvl>
    <w:lvl w:ilvl="5" w:tplc="698C839A">
      <w:start w:val="1"/>
      <w:numFmt w:val="lowerRoman"/>
      <w:lvlText w:val="%6."/>
      <w:lvlJc w:val="right"/>
      <w:pPr>
        <w:ind w:left="4320" w:hanging="180"/>
      </w:pPr>
    </w:lvl>
    <w:lvl w:ilvl="6" w:tplc="227E984E">
      <w:start w:val="1"/>
      <w:numFmt w:val="decimal"/>
      <w:lvlText w:val="%7."/>
      <w:lvlJc w:val="left"/>
      <w:pPr>
        <w:ind w:left="5040" w:hanging="360"/>
      </w:pPr>
    </w:lvl>
    <w:lvl w:ilvl="7" w:tplc="5E8A26FE">
      <w:start w:val="1"/>
      <w:numFmt w:val="lowerLetter"/>
      <w:lvlText w:val="%8."/>
      <w:lvlJc w:val="left"/>
      <w:pPr>
        <w:ind w:left="5760" w:hanging="360"/>
      </w:pPr>
    </w:lvl>
    <w:lvl w:ilvl="8" w:tplc="481A9E7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867DD"/>
    <w:multiLevelType w:val="hybridMultilevel"/>
    <w:tmpl w:val="B90E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03695"/>
    <w:multiLevelType w:val="hybridMultilevel"/>
    <w:tmpl w:val="FFFFFFFF"/>
    <w:lvl w:ilvl="0" w:tplc="715C715A">
      <w:start w:val="1"/>
      <w:numFmt w:val="lowerLetter"/>
      <w:lvlText w:val="%1."/>
      <w:lvlJc w:val="left"/>
      <w:pPr>
        <w:ind w:left="720" w:hanging="360"/>
      </w:pPr>
    </w:lvl>
    <w:lvl w:ilvl="1" w:tplc="0F42BD62">
      <w:start w:val="1"/>
      <w:numFmt w:val="lowerLetter"/>
      <w:lvlText w:val="%2."/>
      <w:lvlJc w:val="left"/>
      <w:pPr>
        <w:ind w:left="1440" w:hanging="360"/>
      </w:pPr>
    </w:lvl>
    <w:lvl w:ilvl="2" w:tplc="05D4E744">
      <w:start w:val="1"/>
      <w:numFmt w:val="lowerRoman"/>
      <w:lvlText w:val="%3."/>
      <w:lvlJc w:val="right"/>
      <w:pPr>
        <w:ind w:left="2160" w:hanging="180"/>
      </w:pPr>
    </w:lvl>
    <w:lvl w:ilvl="3" w:tplc="E398E75A">
      <w:start w:val="1"/>
      <w:numFmt w:val="decimal"/>
      <w:lvlText w:val="%4."/>
      <w:lvlJc w:val="left"/>
      <w:pPr>
        <w:ind w:left="2880" w:hanging="360"/>
      </w:pPr>
    </w:lvl>
    <w:lvl w:ilvl="4" w:tplc="E6087820">
      <w:start w:val="1"/>
      <w:numFmt w:val="lowerLetter"/>
      <w:lvlText w:val="%5."/>
      <w:lvlJc w:val="left"/>
      <w:pPr>
        <w:ind w:left="3600" w:hanging="360"/>
      </w:pPr>
    </w:lvl>
    <w:lvl w:ilvl="5" w:tplc="DF36D8EA">
      <w:start w:val="1"/>
      <w:numFmt w:val="lowerRoman"/>
      <w:lvlText w:val="%6."/>
      <w:lvlJc w:val="right"/>
      <w:pPr>
        <w:ind w:left="4320" w:hanging="180"/>
      </w:pPr>
    </w:lvl>
    <w:lvl w:ilvl="6" w:tplc="22962EF0">
      <w:start w:val="1"/>
      <w:numFmt w:val="decimal"/>
      <w:lvlText w:val="%7."/>
      <w:lvlJc w:val="left"/>
      <w:pPr>
        <w:ind w:left="5040" w:hanging="360"/>
      </w:pPr>
    </w:lvl>
    <w:lvl w:ilvl="7" w:tplc="F2684AE6">
      <w:start w:val="1"/>
      <w:numFmt w:val="lowerLetter"/>
      <w:lvlText w:val="%8."/>
      <w:lvlJc w:val="left"/>
      <w:pPr>
        <w:ind w:left="5760" w:hanging="360"/>
      </w:pPr>
    </w:lvl>
    <w:lvl w:ilvl="8" w:tplc="E2DCD67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610F8"/>
    <w:multiLevelType w:val="multilevel"/>
    <w:tmpl w:val="8738E5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D72D03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C1A6B0BA">
      <w:start w:val="1"/>
      <w:numFmt w:val="lowerLetter"/>
      <w:lvlText w:val="%2."/>
      <w:lvlJc w:val="left"/>
      <w:pPr>
        <w:ind w:left="1440" w:hanging="360"/>
      </w:pPr>
    </w:lvl>
    <w:lvl w:ilvl="2" w:tplc="80C81A5A">
      <w:start w:val="1"/>
      <w:numFmt w:val="lowerRoman"/>
      <w:lvlText w:val="%3."/>
      <w:lvlJc w:val="right"/>
      <w:pPr>
        <w:ind w:left="2160" w:hanging="180"/>
      </w:pPr>
    </w:lvl>
    <w:lvl w:ilvl="3" w:tplc="64B857D0">
      <w:start w:val="1"/>
      <w:numFmt w:val="decimal"/>
      <w:lvlText w:val="%4."/>
      <w:lvlJc w:val="left"/>
      <w:pPr>
        <w:ind w:left="2880" w:hanging="360"/>
      </w:pPr>
    </w:lvl>
    <w:lvl w:ilvl="4" w:tplc="3B906562">
      <w:start w:val="1"/>
      <w:numFmt w:val="lowerLetter"/>
      <w:lvlText w:val="%5."/>
      <w:lvlJc w:val="left"/>
      <w:pPr>
        <w:ind w:left="3600" w:hanging="360"/>
      </w:pPr>
    </w:lvl>
    <w:lvl w:ilvl="5" w:tplc="E436924E">
      <w:start w:val="1"/>
      <w:numFmt w:val="lowerRoman"/>
      <w:lvlText w:val="%6."/>
      <w:lvlJc w:val="right"/>
      <w:pPr>
        <w:ind w:left="4320" w:hanging="180"/>
      </w:pPr>
    </w:lvl>
    <w:lvl w:ilvl="6" w:tplc="1EE6B9F8">
      <w:start w:val="1"/>
      <w:numFmt w:val="decimal"/>
      <w:lvlText w:val="%7."/>
      <w:lvlJc w:val="left"/>
      <w:pPr>
        <w:ind w:left="5040" w:hanging="360"/>
      </w:pPr>
    </w:lvl>
    <w:lvl w:ilvl="7" w:tplc="E26E166E">
      <w:start w:val="1"/>
      <w:numFmt w:val="lowerLetter"/>
      <w:lvlText w:val="%8."/>
      <w:lvlJc w:val="left"/>
      <w:pPr>
        <w:ind w:left="5760" w:hanging="360"/>
      </w:pPr>
    </w:lvl>
    <w:lvl w:ilvl="8" w:tplc="C3401B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5368F"/>
    <w:multiLevelType w:val="hybridMultilevel"/>
    <w:tmpl w:val="FFFFFFFF"/>
    <w:lvl w:ilvl="0" w:tplc="7E924422">
      <w:start w:val="1"/>
      <w:numFmt w:val="lowerLetter"/>
      <w:lvlText w:val="%1."/>
      <w:lvlJc w:val="left"/>
      <w:pPr>
        <w:ind w:left="720" w:hanging="360"/>
      </w:pPr>
    </w:lvl>
    <w:lvl w:ilvl="1" w:tplc="182CA8D6">
      <w:start w:val="1"/>
      <w:numFmt w:val="lowerLetter"/>
      <w:lvlText w:val="%2."/>
      <w:lvlJc w:val="left"/>
      <w:pPr>
        <w:ind w:left="1440" w:hanging="360"/>
      </w:pPr>
    </w:lvl>
    <w:lvl w:ilvl="2" w:tplc="8E4C715C">
      <w:start w:val="1"/>
      <w:numFmt w:val="lowerRoman"/>
      <w:lvlText w:val="%3."/>
      <w:lvlJc w:val="right"/>
      <w:pPr>
        <w:ind w:left="2160" w:hanging="180"/>
      </w:pPr>
    </w:lvl>
    <w:lvl w:ilvl="3" w:tplc="35241870">
      <w:start w:val="1"/>
      <w:numFmt w:val="decimal"/>
      <w:lvlText w:val="%4."/>
      <w:lvlJc w:val="left"/>
      <w:pPr>
        <w:ind w:left="2880" w:hanging="360"/>
      </w:pPr>
    </w:lvl>
    <w:lvl w:ilvl="4" w:tplc="E190F4A0">
      <w:start w:val="1"/>
      <w:numFmt w:val="lowerLetter"/>
      <w:lvlText w:val="%5."/>
      <w:lvlJc w:val="left"/>
      <w:pPr>
        <w:ind w:left="3600" w:hanging="360"/>
      </w:pPr>
    </w:lvl>
    <w:lvl w:ilvl="5" w:tplc="60BED350">
      <w:start w:val="1"/>
      <w:numFmt w:val="lowerRoman"/>
      <w:lvlText w:val="%6."/>
      <w:lvlJc w:val="right"/>
      <w:pPr>
        <w:ind w:left="4320" w:hanging="180"/>
      </w:pPr>
    </w:lvl>
    <w:lvl w:ilvl="6" w:tplc="40008FCA">
      <w:start w:val="1"/>
      <w:numFmt w:val="decimal"/>
      <w:lvlText w:val="%7."/>
      <w:lvlJc w:val="left"/>
      <w:pPr>
        <w:ind w:left="5040" w:hanging="360"/>
      </w:pPr>
    </w:lvl>
    <w:lvl w:ilvl="7" w:tplc="ACB2C974">
      <w:start w:val="1"/>
      <w:numFmt w:val="lowerLetter"/>
      <w:lvlText w:val="%8."/>
      <w:lvlJc w:val="left"/>
      <w:pPr>
        <w:ind w:left="5760" w:hanging="360"/>
      </w:pPr>
    </w:lvl>
    <w:lvl w:ilvl="8" w:tplc="E8F6DF3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02F42"/>
    <w:multiLevelType w:val="hybridMultilevel"/>
    <w:tmpl w:val="FFFFFFFF"/>
    <w:lvl w:ilvl="0" w:tplc="720EFBA0">
      <w:start w:val="1"/>
      <w:numFmt w:val="decimal"/>
      <w:lvlText w:val="%1."/>
      <w:lvlJc w:val="left"/>
      <w:pPr>
        <w:ind w:left="720" w:hanging="360"/>
      </w:pPr>
    </w:lvl>
    <w:lvl w:ilvl="1" w:tplc="AE52F6AA">
      <w:start w:val="1"/>
      <w:numFmt w:val="lowerLetter"/>
      <w:lvlText w:val="%2."/>
      <w:lvlJc w:val="left"/>
      <w:pPr>
        <w:ind w:left="1440" w:hanging="360"/>
      </w:pPr>
    </w:lvl>
    <w:lvl w:ilvl="2" w:tplc="68562294">
      <w:start w:val="1"/>
      <w:numFmt w:val="lowerRoman"/>
      <w:lvlText w:val="%3."/>
      <w:lvlJc w:val="right"/>
      <w:pPr>
        <w:ind w:left="2160" w:hanging="180"/>
      </w:pPr>
    </w:lvl>
    <w:lvl w:ilvl="3" w:tplc="E5B04616">
      <w:start w:val="1"/>
      <w:numFmt w:val="decimal"/>
      <w:lvlText w:val="%4."/>
      <w:lvlJc w:val="left"/>
      <w:pPr>
        <w:ind w:left="2880" w:hanging="360"/>
      </w:pPr>
    </w:lvl>
    <w:lvl w:ilvl="4" w:tplc="3B6863C6">
      <w:start w:val="1"/>
      <w:numFmt w:val="lowerLetter"/>
      <w:lvlText w:val="%5."/>
      <w:lvlJc w:val="left"/>
      <w:pPr>
        <w:ind w:left="3600" w:hanging="360"/>
      </w:pPr>
    </w:lvl>
    <w:lvl w:ilvl="5" w:tplc="4074EF64">
      <w:start w:val="1"/>
      <w:numFmt w:val="lowerRoman"/>
      <w:lvlText w:val="%6."/>
      <w:lvlJc w:val="right"/>
      <w:pPr>
        <w:ind w:left="4320" w:hanging="180"/>
      </w:pPr>
    </w:lvl>
    <w:lvl w:ilvl="6" w:tplc="6E3A1730">
      <w:start w:val="1"/>
      <w:numFmt w:val="decimal"/>
      <w:lvlText w:val="%7."/>
      <w:lvlJc w:val="left"/>
      <w:pPr>
        <w:ind w:left="5040" w:hanging="360"/>
      </w:pPr>
    </w:lvl>
    <w:lvl w:ilvl="7" w:tplc="ED4065C2">
      <w:start w:val="1"/>
      <w:numFmt w:val="lowerLetter"/>
      <w:lvlText w:val="%8."/>
      <w:lvlJc w:val="left"/>
      <w:pPr>
        <w:ind w:left="5760" w:hanging="360"/>
      </w:pPr>
    </w:lvl>
    <w:lvl w:ilvl="8" w:tplc="2804A71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335BC"/>
    <w:multiLevelType w:val="hybridMultilevel"/>
    <w:tmpl w:val="5888E294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43F7D"/>
    <w:multiLevelType w:val="hybridMultilevel"/>
    <w:tmpl w:val="FFFFFFFF"/>
    <w:lvl w:ilvl="0" w:tplc="D17E4CB8">
      <w:start w:val="1"/>
      <w:numFmt w:val="lowerLetter"/>
      <w:lvlText w:val="%1."/>
      <w:lvlJc w:val="left"/>
      <w:pPr>
        <w:ind w:left="720" w:hanging="360"/>
      </w:pPr>
    </w:lvl>
    <w:lvl w:ilvl="1" w:tplc="A41A278A">
      <w:start w:val="1"/>
      <w:numFmt w:val="lowerLetter"/>
      <w:lvlText w:val="%2."/>
      <w:lvlJc w:val="left"/>
      <w:pPr>
        <w:ind w:left="1440" w:hanging="360"/>
      </w:pPr>
    </w:lvl>
    <w:lvl w:ilvl="2" w:tplc="46442FEC">
      <w:start w:val="1"/>
      <w:numFmt w:val="lowerRoman"/>
      <w:lvlText w:val="%3."/>
      <w:lvlJc w:val="right"/>
      <w:pPr>
        <w:ind w:left="2160" w:hanging="180"/>
      </w:pPr>
    </w:lvl>
    <w:lvl w:ilvl="3" w:tplc="FF366136">
      <w:start w:val="1"/>
      <w:numFmt w:val="decimal"/>
      <w:lvlText w:val="%4."/>
      <w:lvlJc w:val="left"/>
      <w:pPr>
        <w:ind w:left="2880" w:hanging="360"/>
      </w:pPr>
    </w:lvl>
    <w:lvl w:ilvl="4" w:tplc="CDB411EE">
      <w:start w:val="1"/>
      <w:numFmt w:val="lowerLetter"/>
      <w:lvlText w:val="%5."/>
      <w:lvlJc w:val="left"/>
      <w:pPr>
        <w:ind w:left="3600" w:hanging="360"/>
      </w:pPr>
    </w:lvl>
    <w:lvl w:ilvl="5" w:tplc="384E511E">
      <w:start w:val="1"/>
      <w:numFmt w:val="lowerRoman"/>
      <w:lvlText w:val="%6."/>
      <w:lvlJc w:val="right"/>
      <w:pPr>
        <w:ind w:left="4320" w:hanging="180"/>
      </w:pPr>
    </w:lvl>
    <w:lvl w:ilvl="6" w:tplc="706A31A2">
      <w:start w:val="1"/>
      <w:numFmt w:val="decimal"/>
      <w:lvlText w:val="%7."/>
      <w:lvlJc w:val="left"/>
      <w:pPr>
        <w:ind w:left="5040" w:hanging="360"/>
      </w:pPr>
    </w:lvl>
    <w:lvl w:ilvl="7" w:tplc="91B20820">
      <w:start w:val="1"/>
      <w:numFmt w:val="lowerLetter"/>
      <w:lvlText w:val="%8."/>
      <w:lvlJc w:val="left"/>
      <w:pPr>
        <w:ind w:left="5760" w:hanging="360"/>
      </w:pPr>
    </w:lvl>
    <w:lvl w:ilvl="8" w:tplc="03D66F7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17505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15BACA74">
      <w:start w:val="1"/>
      <w:numFmt w:val="lowerLetter"/>
      <w:lvlText w:val="%2."/>
      <w:lvlJc w:val="left"/>
      <w:pPr>
        <w:ind w:left="1440" w:hanging="360"/>
      </w:pPr>
    </w:lvl>
    <w:lvl w:ilvl="2" w:tplc="48F65932">
      <w:start w:val="1"/>
      <w:numFmt w:val="lowerRoman"/>
      <w:lvlText w:val="%3."/>
      <w:lvlJc w:val="right"/>
      <w:pPr>
        <w:ind w:left="2160" w:hanging="180"/>
      </w:pPr>
    </w:lvl>
    <w:lvl w:ilvl="3" w:tplc="3AA095DC">
      <w:start w:val="1"/>
      <w:numFmt w:val="decimal"/>
      <w:lvlText w:val="%4."/>
      <w:lvlJc w:val="left"/>
      <w:pPr>
        <w:ind w:left="2880" w:hanging="360"/>
      </w:pPr>
    </w:lvl>
    <w:lvl w:ilvl="4" w:tplc="C37A9F52">
      <w:start w:val="1"/>
      <w:numFmt w:val="lowerLetter"/>
      <w:lvlText w:val="%5."/>
      <w:lvlJc w:val="left"/>
      <w:pPr>
        <w:ind w:left="3600" w:hanging="360"/>
      </w:pPr>
    </w:lvl>
    <w:lvl w:ilvl="5" w:tplc="73EEE676">
      <w:start w:val="1"/>
      <w:numFmt w:val="lowerRoman"/>
      <w:lvlText w:val="%6."/>
      <w:lvlJc w:val="right"/>
      <w:pPr>
        <w:ind w:left="4320" w:hanging="180"/>
      </w:pPr>
    </w:lvl>
    <w:lvl w:ilvl="6" w:tplc="D2E09532">
      <w:start w:val="1"/>
      <w:numFmt w:val="decimal"/>
      <w:lvlText w:val="%7."/>
      <w:lvlJc w:val="left"/>
      <w:pPr>
        <w:ind w:left="5040" w:hanging="360"/>
      </w:pPr>
    </w:lvl>
    <w:lvl w:ilvl="7" w:tplc="31CEF51E">
      <w:start w:val="1"/>
      <w:numFmt w:val="lowerLetter"/>
      <w:lvlText w:val="%8."/>
      <w:lvlJc w:val="left"/>
      <w:pPr>
        <w:ind w:left="5760" w:hanging="360"/>
      </w:pPr>
    </w:lvl>
    <w:lvl w:ilvl="8" w:tplc="20C6B35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20D54"/>
    <w:multiLevelType w:val="hybridMultilevel"/>
    <w:tmpl w:val="20B413C4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F7F1C"/>
    <w:multiLevelType w:val="hybridMultilevel"/>
    <w:tmpl w:val="FFFFFFFF"/>
    <w:lvl w:ilvl="0" w:tplc="D54C6AFA">
      <w:start w:val="1"/>
      <w:numFmt w:val="decimal"/>
      <w:lvlText w:val="%1."/>
      <w:lvlJc w:val="left"/>
      <w:pPr>
        <w:ind w:left="720" w:hanging="360"/>
      </w:pPr>
    </w:lvl>
    <w:lvl w:ilvl="1" w:tplc="558EB078">
      <w:start w:val="1"/>
      <w:numFmt w:val="lowerLetter"/>
      <w:lvlText w:val="%2."/>
      <w:lvlJc w:val="left"/>
      <w:pPr>
        <w:ind w:left="1440" w:hanging="360"/>
      </w:pPr>
    </w:lvl>
    <w:lvl w:ilvl="2" w:tplc="596881F8">
      <w:start w:val="1"/>
      <w:numFmt w:val="lowerRoman"/>
      <w:lvlText w:val="%3."/>
      <w:lvlJc w:val="right"/>
      <w:pPr>
        <w:ind w:left="2160" w:hanging="180"/>
      </w:pPr>
    </w:lvl>
    <w:lvl w:ilvl="3" w:tplc="920EB042">
      <w:start w:val="1"/>
      <w:numFmt w:val="decimal"/>
      <w:lvlText w:val="%4."/>
      <w:lvlJc w:val="left"/>
      <w:pPr>
        <w:ind w:left="2880" w:hanging="360"/>
      </w:pPr>
    </w:lvl>
    <w:lvl w:ilvl="4" w:tplc="74F0A6EA">
      <w:start w:val="1"/>
      <w:numFmt w:val="lowerLetter"/>
      <w:lvlText w:val="%5."/>
      <w:lvlJc w:val="left"/>
      <w:pPr>
        <w:ind w:left="3600" w:hanging="360"/>
      </w:pPr>
    </w:lvl>
    <w:lvl w:ilvl="5" w:tplc="D062D544">
      <w:start w:val="1"/>
      <w:numFmt w:val="lowerRoman"/>
      <w:lvlText w:val="%6."/>
      <w:lvlJc w:val="right"/>
      <w:pPr>
        <w:ind w:left="4320" w:hanging="180"/>
      </w:pPr>
    </w:lvl>
    <w:lvl w:ilvl="6" w:tplc="2E5846C2">
      <w:start w:val="1"/>
      <w:numFmt w:val="decimal"/>
      <w:lvlText w:val="%7."/>
      <w:lvlJc w:val="left"/>
      <w:pPr>
        <w:ind w:left="5040" w:hanging="360"/>
      </w:pPr>
    </w:lvl>
    <w:lvl w:ilvl="7" w:tplc="ED58122A">
      <w:start w:val="1"/>
      <w:numFmt w:val="lowerLetter"/>
      <w:lvlText w:val="%8."/>
      <w:lvlJc w:val="left"/>
      <w:pPr>
        <w:ind w:left="5760" w:hanging="360"/>
      </w:pPr>
    </w:lvl>
    <w:lvl w:ilvl="8" w:tplc="379A7B0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D066E"/>
    <w:multiLevelType w:val="hybridMultilevel"/>
    <w:tmpl w:val="A0961798"/>
    <w:lvl w:ilvl="0" w:tplc="D560532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568DE"/>
    <w:multiLevelType w:val="hybridMultilevel"/>
    <w:tmpl w:val="FFFFFFFF"/>
    <w:lvl w:ilvl="0" w:tplc="D54C6AFA">
      <w:start w:val="1"/>
      <w:numFmt w:val="decimal"/>
      <w:lvlText w:val="%1."/>
      <w:lvlJc w:val="left"/>
      <w:pPr>
        <w:ind w:left="720" w:hanging="360"/>
      </w:pPr>
    </w:lvl>
    <w:lvl w:ilvl="1" w:tplc="558EB078">
      <w:start w:val="1"/>
      <w:numFmt w:val="lowerLetter"/>
      <w:lvlText w:val="%2."/>
      <w:lvlJc w:val="left"/>
      <w:pPr>
        <w:ind w:left="1440" w:hanging="360"/>
      </w:pPr>
    </w:lvl>
    <w:lvl w:ilvl="2" w:tplc="596881F8">
      <w:start w:val="1"/>
      <w:numFmt w:val="lowerRoman"/>
      <w:lvlText w:val="%3."/>
      <w:lvlJc w:val="right"/>
      <w:pPr>
        <w:ind w:left="2160" w:hanging="180"/>
      </w:pPr>
    </w:lvl>
    <w:lvl w:ilvl="3" w:tplc="920EB042">
      <w:start w:val="1"/>
      <w:numFmt w:val="decimal"/>
      <w:lvlText w:val="%4."/>
      <w:lvlJc w:val="left"/>
      <w:pPr>
        <w:ind w:left="2880" w:hanging="360"/>
      </w:pPr>
    </w:lvl>
    <w:lvl w:ilvl="4" w:tplc="74F0A6EA">
      <w:start w:val="1"/>
      <w:numFmt w:val="lowerLetter"/>
      <w:lvlText w:val="%5."/>
      <w:lvlJc w:val="left"/>
      <w:pPr>
        <w:ind w:left="3600" w:hanging="360"/>
      </w:pPr>
    </w:lvl>
    <w:lvl w:ilvl="5" w:tplc="D062D544">
      <w:start w:val="1"/>
      <w:numFmt w:val="lowerRoman"/>
      <w:lvlText w:val="%6."/>
      <w:lvlJc w:val="right"/>
      <w:pPr>
        <w:ind w:left="4320" w:hanging="180"/>
      </w:pPr>
    </w:lvl>
    <w:lvl w:ilvl="6" w:tplc="2E5846C2">
      <w:start w:val="1"/>
      <w:numFmt w:val="decimal"/>
      <w:lvlText w:val="%7."/>
      <w:lvlJc w:val="left"/>
      <w:pPr>
        <w:ind w:left="5040" w:hanging="360"/>
      </w:pPr>
    </w:lvl>
    <w:lvl w:ilvl="7" w:tplc="ED58122A">
      <w:start w:val="1"/>
      <w:numFmt w:val="lowerLetter"/>
      <w:lvlText w:val="%8."/>
      <w:lvlJc w:val="left"/>
      <w:pPr>
        <w:ind w:left="5760" w:hanging="360"/>
      </w:pPr>
    </w:lvl>
    <w:lvl w:ilvl="8" w:tplc="379A7B0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234AB"/>
    <w:multiLevelType w:val="hybridMultilevel"/>
    <w:tmpl w:val="FFFFFFFF"/>
    <w:lvl w:ilvl="0" w:tplc="9BF697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E4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F29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626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ACFD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56E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EC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820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AC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47C65"/>
    <w:multiLevelType w:val="hybridMultilevel"/>
    <w:tmpl w:val="FFFFFFFF"/>
    <w:lvl w:ilvl="0" w:tplc="EA9C1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E26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66E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44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CC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E83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3A7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2C7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B4A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B0913"/>
    <w:multiLevelType w:val="multilevel"/>
    <w:tmpl w:val="5E229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7FA3FAB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EE5CE9C8">
      <w:start w:val="1"/>
      <w:numFmt w:val="lowerLetter"/>
      <w:lvlText w:val="%2."/>
      <w:lvlJc w:val="left"/>
      <w:pPr>
        <w:ind w:left="1440" w:hanging="360"/>
      </w:pPr>
    </w:lvl>
    <w:lvl w:ilvl="2" w:tplc="24704D3C">
      <w:start w:val="1"/>
      <w:numFmt w:val="lowerRoman"/>
      <w:lvlText w:val="%3."/>
      <w:lvlJc w:val="right"/>
      <w:pPr>
        <w:ind w:left="2160" w:hanging="180"/>
      </w:pPr>
    </w:lvl>
    <w:lvl w:ilvl="3" w:tplc="755E31DE">
      <w:start w:val="1"/>
      <w:numFmt w:val="decimal"/>
      <w:lvlText w:val="%4."/>
      <w:lvlJc w:val="left"/>
      <w:pPr>
        <w:ind w:left="2880" w:hanging="360"/>
      </w:pPr>
    </w:lvl>
    <w:lvl w:ilvl="4" w:tplc="9F586656">
      <w:start w:val="1"/>
      <w:numFmt w:val="lowerLetter"/>
      <w:lvlText w:val="%5."/>
      <w:lvlJc w:val="left"/>
      <w:pPr>
        <w:ind w:left="3600" w:hanging="360"/>
      </w:pPr>
    </w:lvl>
    <w:lvl w:ilvl="5" w:tplc="873EE7B2">
      <w:start w:val="1"/>
      <w:numFmt w:val="lowerRoman"/>
      <w:lvlText w:val="%6."/>
      <w:lvlJc w:val="right"/>
      <w:pPr>
        <w:ind w:left="4320" w:hanging="180"/>
      </w:pPr>
    </w:lvl>
    <w:lvl w:ilvl="6" w:tplc="4686F57E">
      <w:start w:val="1"/>
      <w:numFmt w:val="decimal"/>
      <w:lvlText w:val="%7."/>
      <w:lvlJc w:val="left"/>
      <w:pPr>
        <w:ind w:left="5040" w:hanging="360"/>
      </w:pPr>
    </w:lvl>
    <w:lvl w:ilvl="7" w:tplc="AB962434">
      <w:start w:val="1"/>
      <w:numFmt w:val="lowerLetter"/>
      <w:lvlText w:val="%8."/>
      <w:lvlJc w:val="left"/>
      <w:pPr>
        <w:ind w:left="5760" w:hanging="360"/>
      </w:pPr>
    </w:lvl>
    <w:lvl w:ilvl="8" w:tplc="314ED5B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296FE4"/>
    <w:multiLevelType w:val="hybridMultilevel"/>
    <w:tmpl w:val="FFFFFFFF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2E5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92E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C89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CC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EE3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0D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96E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31E22"/>
    <w:multiLevelType w:val="hybridMultilevel"/>
    <w:tmpl w:val="6FC429B2"/>
    <w:lvl w:ilvl="0" w:tplc="10AC07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C8CB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08E9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CCC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A45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1C20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6C55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CC6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B41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85471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29925254">
      <w:start w:val="1"/>
      <w:numFmt w:val="lowerLetter"/>
      <w:lvlText w:val="%2."/>
      <w:lvlJc w:val="left"/>
      <w:pPr>
        <w:ind w:left="1440" w:hanging="360"/>
      </w:pPr>
    </w:lvl>
    <w:lvl w:ilvl="2" w:tplc="B5AE68F4">
      <w:start w:val="1"/>
      <w:numFmt w:val="lowerRoman"/>
      <w:lvlText w:val="%3."/>
      <w:lvlJc w:val="right"/>
      <w:pPr>
        <w:ind w:left="2160" w:hanging="180"/>
      </w:pPr>
    </w:lvl>
    <w:lvl w:ilvl="3" w:tplc="DF66E90A">
      <w:start w:val="1"/>
      <w:numFmt w:val="decimal"/>
      <w:lvlText w:val="%4."/>
      <w:lvlJc w:val="left"/>
      <w:pPr>
        <w:ind w:left="2880" w:hanging="360"/>
      </w:pPr>
    </w:lvl>
    <w:lvl w:ilvl="4" w:tplc="A746BF1C">
      <w:start w:val="1"/>
      <w:numFmt w:val="lowerLetter"/>
      <w:lvlText w:val="%5."/>
      <w:lvlJc w:val="left"/>
      <w:pPr>
        <w:ind w:left="3600" w:hanging="360"/>
      </w:pPr>
    </w:lvl>
    <w:lvl w:ilvl="5" w:tplc="33F227B0">
      <w:start w:val="1"/>
      <w:numFmt w:val="lowerRoman"/>
      <w:lvlText w:val="%6."/>
      <w:lvlJc w:val="right"/>
      <w:pPr>
        <w:ind w:left="4320" w:hanging="180"/>
      </w:pPr>
    </w:lvl>
    <w:lvl w:ilvl="6" w:tplc="E60E6B5C">
      <w:start w:val="1"/>
      <w:numFmt w:val="decimal"/>
      <w:lvlText w:val="%7."/>
      <w:lvlJc w:val="left"/>
      <w:pPr>
        <w:ind w:left="5040" w:hanging="360"/>
      </w:pPr>
    </w:lvl>
    <w:lvl w:ilvl="7" w:tplc="2D10295A">
      <w:start w:val="1"/>
      <w:numFmt w:val="lowerLetter"/>
      <w:lvlText w:val="%8."/>
      <w:lvlJc w:val="left"/>
      <w:pPr>
        <w:ind w:left="5760" w:hanging="360"/>
      </w:pPr>
    </w:lvl>
    <w:lvl w:ilvl="8" w:tplc="E4AE9A2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C87744"/>
    <w:multiLevelType w:val="hybridMultilevel"/>
    <w:tmpl w:val="FFFFFFFF"/>
    <w:lvl w:ilvl="0" w:tplc="7AE04534">
      <w:start w:val="1"/>
      <w:numFmt w:val="decimal"/>
      <w:lvlText w:val="%1."/>
      <w:lvlJc w:val="left"/>
      <w:pPr>
        <w:ind w:left="720" w:hanging="360"/>
      </w:pPr>
    </w:lvl>
    <w:lvl w:ilvl="1" w:tplc="4F0A831A">
      <w:start w:val="1"/>
      <w:numFmt w:val="lowerLetter"/>
      <w:lvlText w:val="%2."/>
      <w:lvlJc w:val="left"/>
      <w:pPr>
        <w:ind w:left="1440" w:hanging="360"/>
      </w:pPr>
    </w:lvl>
    <w:lvl w:ilvl="2" w:tplc="0FEE7C10">
      <w:start w:val="1"/>
      <w:numFmt w:val="lowerRoman"/>
      <w:lvlText w:val="%3."/>
      <w:lvlJc w:val="right"/>
      <w:pPr>
        <w:ind w:left="2160" w:hanging="180"/>
      </w:pPr>
    </w:lvl>
    <w:lvl w:ilvl="3" w:tplc="E1CE5840">
      <w:start w:val="1"/>
      <w:numFmt w:val="decimal"/>
      <w:lvlText w:val="%4."/>
      <w:lvlJc w:val="left"/>
      <w:pPr>
        <w:ind w:left="2880" w:hanging="360"/>
      </w:pPr>
    </w:lvl>
    <w:lvl w:ilvl="4" w:tplc="F2B21BE8">
      <w:start w:val="1"/>
      <w:numFmt w:val="lowerLetter"/>
      <w:lvlText w:val="%5."/>
      <w:lvlJc w:val="left"/>
      <w:pPr>
        <w:ind w:left="3600" w:hanging="360"/>
      </w:pPr>
    </w:lvl>
    <w:lvl w:ilvl="5" w:tplc="E8801C3E">
      <w:start w:val="1"/>
      <w:numFmt w:val="lowerRoman"/>
      <w:lvlText w:val="%6."/>
      <w:lvlJc w:val="right"/>
      <w:pPr>
        <w:ind w:left="4320" w:hanging="180"/>
      </w:pPr>
    </w:lvl>
    <w:lvl w:ilvl="6" w:tplc="D012C2E4">
      <w:start w:val="1"/>
      <w:numFmt w:val="decimal"/>
      <w:lvlText w:val="%7."/>
      <w:lvlJc w:val="left"/>
      <w:pPr>
        <w:ind w:left="5040" w:hanging="360"/>
      </w:pPr>
    </w:lvl>
    <w:lvl w:ilvl="7" w:tplc="55CE4B6A">
      <w:start w:val="1"/>
      <w:numFmt w:val="lowerLetter"/>
      <w:lvlText w:val="%8."/>
      <w:lvlJc w:val="left"/>
      <w:pPr>
        <w:ind w:left="5760" w:hanging="360"/>
      </w:pPr>
    </w:lvl>
    <w:lvl w:ilvl="8" w:tplc="7CDEAFC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65354"/>
    <w:multiLevelType w:val="hybridMultilevel"/>
    <w:tmpl w:val="0980B14C"/>
    <w:lvl w:ilvl="0" w:tplc="4CDE6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8BF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787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8C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7880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A2E2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4E2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2A10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563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2005C"/>
    <w:multiLevelType w:val="multilevel"/>
    <w:tmpl w:val="0AB65368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E32870"/>
    <w:multiLevelType w:val="hybridMultilevel"/>
    <w:tmpl w:val="FFFFFFFF"/>
    <w:lvl w:ilvl="0" w:tplc="28906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726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E8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8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CC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88C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87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C2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28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B0852"/>
    <w:multiLevelType w:val="hybridMultilevel"/>
    <w:tmpl w:val="FFFFFFFF"/>
    <w:lvl w:ilvl="0" w:tplc="DB222806">
      <w:start w:val="1"/>
      <w:numFmt w:val="lowerLetter"/>
      <w:lvlText w:val="%1."/>
      <w:lvlJc w:val="left"/>
      <w:pPr>
        <w:ind w:left="720" w:hanging="360"/>
      </w:pPr>
    </w:lvl>
    <w:lvl w:ilvl="1" w:tplc="F490D2B0">
      <w:start w:val="1"/>
      <w:numFmt w:val="lowerLetter"/>
      <w:lvlText w:val="%2."/>
      <w:lvlJc w:val="left"/>
      <w:pPr>
        <w:ind w:left="1440" w:hanging="360"/>
      </w:pPr>
    </w:lvl>
    <w:lvl w:ilvl="2" w:tplc="2F00610E">
      <w:start w:val="1"/>
      <w:numFmt w:val="lowerRoman"/>
      <w:lvlText w:val="%3."/>
      <w:lvlJc w:val="right"/>
      <w:pPr>
        <w:ind w:left="2160" w:hanging="180"/>
      </w:pPr>
    </w:lvl>
    <w:lvl w:ilvl="3" w:tplc="D43EE1DA">
      <w:start w:val="1"/>
      <w:numFmt w:val="decimal"/>
      <w:lvlText w:val="%4."/>
      <w:lvlJc w:val="left"/>
      <w:pPr>
        <w:ind w:left="2880" w:hanging="360"/>
      </w:pPr>
    </w:lvl>
    <w:lvl w:ilvl="4" w:tplc="E42AD12C">
      <w:start w:val="1"/>
      <w:numFmt w:val="lowerLetter"/>
      <w:lvlText w:val="%5."/>
      <w:lvlJc w:val="left"/>
      <w:pPr>
        <w:ind w:left="3600" w:hanging="360"/>
      </w:pPr>
    </w:lvl>
    <w:lvl w:ilvl="5" w:tplc="1B1EA114">
      <w:start w:val="1"/>
      <w:numFmt w:val="lowerRoman"/>
      <w:lvlText w:val="%6."/>
      <w:lvlJc w:val="right"/>
      <w:pPr>
        <w:ind w:left="4320" w:hanging="180"/>
      </w:pPr>
    </w:lvl>
    <w:lvl w:ilvl="6" w:tplc="00F2923A">
      <w:start w:val="1"/>
      <w:numFmt w:val="decimal"/>
      <w:lvlText w:val="%7."/>
      <w:lvlJc w:val="left"/>
      <w:pPr>
        <w:ind w:left="5040" w:hanging="360"/>
      </w:pPr>
    </w:lvl>
    <w:lvl w:ilvl="7" w:tplc="2B4444D2">
      <w:start w:val="1"/>
      <w:numFmt w:val="lowerLetter"/>
      <w:lvlText w:val="%8."/>
      <w:lvlJc w:val="left"/>
      <w:pPr>
        <w:ind w:left="5760" w:hanging="360"/>
      </w:pPr>
    </w:lvl>
    <w:lvl w:ilvl="8" w:tplc="C16CFCD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C4BDC"/>
    <w:multiLevelType w:val="hybridMultilevel"/>
    <w:tmpl w:val="ED2AFA9C"/>
    <w:lvl w:ilvl="0" w:tplc="FFBA28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8458C4FC">
      <w:start w:val="1"/>
      <w:numFmt w:val="lowerLetter"/>
      <w:lvlText w:val="%2."/>
      <w:lvlJc w:val="left"/>
      <w:pPr>
        <w:ind w:left="1440" w:hanging="360"/>
      </w:pPr>
    </w:lvl>
    <w:lvl w:ilvl="2" w:tplc="692C41F0">
      <w:start w:val="1"/>
      <w:numFmt w:val="lowerRoman"/>
      <w:lvlText w:val="%3."/>
      <w:lvlJc w:val="right"/>
      <w:pPr>
        <w:ind w:left="2160" w:hanging="180"/>
      </w:pPr>
    </w:lvl>
    <w:lvl w:ilvl="3" w:tplc="1F1CF6C2">
      <w:start w:val="1"/>
      <w:numFmt w:val="decimal"/>
      <w:lvlText w:val="%4."/>
      <w:lvlJc w:val="left"/>
      <w:pPr>
        <w:ind w:left="2880" w:hanging="360"/>
      </w:pPr>
    </w:lvl>
    <w:lvl w:ilvl="4" w:tplc="FF74B1E6">
      <w:start w:val="1"/>
      <w:numFmt w:val="lowerLetter"/>
      <w:lvlText w:val="%5."/>
      <w:lvlJc w:val="left"/>
      <w:pPr>
        <w:ind w:left="3600" w:hanging="360"/>
      </w:pPr>
    </w:lvl>
    <w:lvl w:ilvl="5" w:tplc="529A717A">
      <w:start w:val="1"/>
      <w:numFmt w:val="lowerRoman"/>
      <w:lvlText w:val="%6."/>
      <w:lvlJc w:val="right"/>
      <w:pPr>
        <w:ind w:left="4320" w:hanging="180"/>
      </w:pPr>
    </w:lvl>
    <w:lvl w:ilvl="6" w:tplc="B0620D94">
      <w:start w:val="1"/>
      <w:numFmt w:val="decimal"/>
      <w:lvlText w:val="%7."/>
      <w:lvlJc w:val="left"/>
      <w:pPr>
        <w:ind w:left="5040" w:hanging="360"/>
      </w:pPr>
    </w:lvl>
    <w:lvl w:ilvl="7" w:tplc="639A6D66">
      <w:start w:val="1"/>
      <w:numFmt w:val="lowerLetter"/>
      <w:lvlText w:val="%8."/>
      <w:lvlJc w:val="left"/>
      <w:pPr>
        <w:ind w:left="5760" w:hanging="360"/>
      </w:pPr>
    </w:lvl>
    <w:lvl w:ilvl="8" w:tplc="3AF2D72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D7C1F"/>
    <w:multiLevelType w:val="hybridMultilevel"/>
    <w:tmpl w:val="FFFFFFFF"/>
    <w:lvl w:ilvl="0" w:tplc="1B24B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F0EE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28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CD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CFE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6299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45D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223E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DAC7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13D4E"/>
    <w:multiLevelType w:val="multilevel"/>
    <w:tmpl w:val="3EBAC83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07E6FCC"/>
    <w:multiLevelType w:val="hybridMultilevel"/>
    <w:tmpl w:val="FFFFFFFF"/>
    <w:lvl w:ilvl="0" w:tplc="7ED41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4B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00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4F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4AC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AC6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EE5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C80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322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B7ED0"/>
    <w:multiLevelType w:val="hybridMultilevel"/>
    <w:tmpl w:val="FFFFFFFF"/>
    <w:lvl w:ilvl="0" w:tplc="775C90E8">
      <w:start w:val="1"/>
      <w:numFmt w:val="lowerLetter"/>
      <w:lvlText w:val="%1."/>
      <w:lvlJc w:val="left"/>
      <w:pPr>
        <w:ind w:left="720" w:hanging="360"/>
      </w:pPr>
    </w:lvl>
    <w:lvl w:ilvl="1" w:tplc="B5F40376">
      <w:start w:val="1"/>
      <w:numFmt w:val="lowerLetter"/>
      <w:lvlText w:val="%2."/>
      <w:lvlJc w:val="left"/>
      <w:pPr>
        <w:ind w:left="1440" w:hanging="360"/>
      </w:pPr>
    </w:lvl>
    <w:lvl w:ilvl="2" w:tplc="46C8C854">
      <w:start w:val="1"/>
      <w:numFmt w:val="lowerRoman"/>
      <w:lvlText w:val="%3."/>
      <w:lvlJc w:val="right"/>
      <w:pPr>
        <w:ind w:left="2160" w:hanging="180"/>
      </w:pPr>
    </w:lvl>
    <w:lvl w:ilvl="3" w:tplc="F16420DA">
      <w:start w:val="1"/>
      <w:numFmt w:val="decimal"/>
      <w:lvlText w:val="%4."/>
      <w:lvlJc w:val="left"/>
      <w:pPr>
        <w:ind w:left="2880" w:hanging="360"/>
      </w:pPr>
    </w:lvl>
    <w:lvl w:ilvl="4" w:tplc="D1D808F6">
      <w:start w:val="1"/>
      <w:numFmt w:val="lowerLetter"/>
      <w:lvlText w:val="%5."/>
      <w:lvlJc w:val="left"/>
      <w:pPr>
        <w:ind w:left="3600" w:hanging="360"/>
      </w:pPr>
    </w:lvl>
    <w:lvl w:ilvl="5" w:tplc="26143F3E">
      <w:start w:val="1"/>
      <w:numFmt w:val="lowerRoman"/>
      <w:lvlText w:val="%6."/>
      <w:lvlJc w:val="right"/>
      <w:pPr>
        <w:ind w:left="4320" w:hanging="180"/>
      </w:pPr>
    </w:lvl>
    <w:lvl w:ilvl="6" w:tplc="852EC83E">
      <w:start w:val="1"/>
      <w:numFmt w:val="decimal"/>
      <w:lvlText w:val="%7."/>
      <w:lvlJc w:val="left"/>
      <w:pPr>
        <w:ind w:left="5040" w:hanging="360"/>
      </w:pPr>
    </w:lvl>
    <w:lvl w:ilvl="7" w:tplc="6C6A9E6E">
      <w:start w:val="1"/>
      <w:numFmt w:val="lowerLetter"/>
      <w:lvlText w:val="%8."/>
      <w:lvlJc w:val="left"/>
      <w:pPr>
        <w:ind w:left="5760" w:hanging="360"/>
      </w:pPr>
    </w:lvl>
    <w:lvl w:ilvl="8" w:tplc="50E4D31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E1BAD"/>
    <w:multiLevelType w:val="hybridMultilevel"/>
    <w:tmpl w:val="C19E5B70"/>
    <w:lvl w:ilvl="0" w:tplc="319EDE3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6AEE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2AD7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889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4DF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1E05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C6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6F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A0AF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17BAD"/>
    <w:multiLevelType w:val="hybridMultilevel"/>
    <w:tmpl w:val="FFFFFFFF"/>
    <w:lvl w:ilvl="0" w:tplc="F6AA8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89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509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C57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C8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08A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EA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00C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8B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0B2361"/>
    <w:multiLevelType w:val="hybridMultilevel"/>
    <w:tmpl w:val="FFFFFFFF"/>
    <w:lvl w:ilvl="0" w:tplc="715C715A">
      <w:start w:val="1"/>
      <w:numFmt w:val="lowerLetter"/>
      <w:lvlText w:val="%1."/>
      <w:lvlJc w:val="left"/>
      <w:pPr>
        <w:ind w:left="720" w:hanging="360"/>
      </w:pPr>
    </w:lvl>
    <w:lvl w:ilvl="1" w:tplc="0F42BD62">
      <w:start w:val="1"/>
      <w:numFmt w:val="lowerLetter"/>
      <w:lvlText w:val="%2."/>
      <w:lvlJc w:val="left"/>
      <w:pPr>
        <w:ind w:left="1440" w:hanging="360"/>
      </w:pPr>
    </w:lvl>
    <w:lvl w:ilvl="2" w:tplc="05D4E744">
      <w:start w:val="1"/>
      <w:numFmt w:val="lowerRoman"/>
      <w:lvlText w:val="%3."/>
      <w:lvlJc w:val="right"/>
      <w:pPr>
        <w:ind w:left="2160" w:hanging="180"/>
      </w:pPr>
    </w:lvl>
    <w:lvl w:ilvl="3" w:tplc="E398E75A">
      <w:start w:val="1"/>
      <w:numFmt w:val="decimal"/>
      <w:lvlText w:val="%4."/>
      <w:lvlJc w:val="left"/>
      <w:pPr>
        <w:ind w:left="2880" w:hanging="360"/>
      </w:pPr>
    </w:lvl>
    <w:lvl w:ilvl="4" w:tplc="E6087820">
      <w:start w:val="1"/>
      <w:numFmt w:val="lowerLetter"/>
      <w:lvlText w:val="%5."/>
      <w:lvlJc w:val="left"/>
      <w:pPr>
        <w:ind w:left="3600" w:hanging="360"/>
      </w:pPr>
    </w:lvl>
    <w:lvl w:ilvl="5" w:tplc="DF36D8EA">
      <w:start w:val="1"/>
      <w:numFmt w:val="lowerRoman"/>
      <w:lvlText w:val="%6."/>
      <w:lvlJc w:val="right"/>
      <w:pPr>
        <w:ind w:left="4320" w:hanging="180"/>
      </w:pPr>
    </w:lvl>
    <w:lvl w:ilvl="6" w:tplc="22962EF0">
      <w:start w:val="1"/>
      <w:numFmt w:val="decimal"/>
      <w:lvlText w:val="%7."/>
      <w:lvlJc w:val="left"/>
      <w:pPr>
        <w:ind w:left="5040" w:hanging="360"/>
      </w:pPr>
    </w:lvl>
    <w:lvl w:ilvl="7" w:tplc="F2684AE6">
      <w:start w:val="1"/>
      <w:numFmt w:val="lowerLetter"/>
      <w:lvlText w:val="%8."/>
      <w:lvlJc w:val="left"/>
      <w:pPr>
        <w:ind w:left="5760" w:hanging="360"/>
      </w:pPr>
    </w:lvl>
    <w:lvl w:ilvl="8" w:tplc="E2DCD67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45668"/>
    <w:multiLevelType w:val="hybridMultilevel"/>
    <w:tmpl w:val="FFFFFFFF"/>
    <w:lvl w:ilvl="0" w:tplc="58B451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50229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E3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A99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386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CC4B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09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4090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D843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8"/>
  </w:num>
  <w:num w:numId="3">
    <w:abstractNumId w:val="5"/>
  </w:num>
  <w:num w:numId="4">
    <w:abstractNumId w:val="25"/>
  </w:num>
  <w:num w:numId="5">
    <w:abstractNumId w:val="27"/>
  </w:num>
  <w:num w:numId="6">
    <w:abstractNumId w:val="2"/>
  </w:num>
  <w:num w:numId="7">
    <w:abstractNumId w:val="19"/>
  </w:num>
  <w:num w:numId="8">
    <w:abstractNumId w:val="11"/>
  </w:num>
  <w:num w:numId="9">
    <w:abstractNumId w:val="36"/>
  </w:num>
  <w:num w:numId="10">
    <w:abstractNumId w:val="39"/>
  </w:num>
  <w:num w:numId="11">
    <w:abstractNumId w:val="20"/>
  </w:num>
  <w:num w:numId="12">
    <w:abstractNumId w:val="8"/>
  </w:num>
  <w:num w:numId="13">
    <w:abstractNumId w:val="35"/>
  </w:num>
  <w:num w:numId="14">
    <w:abstractNumId w:val="33"/>
  </w:num>
  <w:num w:numId="15">
    <w:abstractNumId w:val="10"/>
  </w:num>
  <w:num w:numId="16">
    <w:abstractNumId w:val="31"/>
  </w:num>
  <w:num w:numId="17">
    <w:abstractNumId w:val="41"/>
  </w:num>
  <w:num w:numId="18">
    <w:abstractNumId w:val="12"/>
  </w:num>
  <w:num w:numId="19">
    <w:abstractNumId w:val="32"/>
  </w:num>
  <w:num w:numId="20">
    <w:abstractNumId w:val="24"/>
  </w:num>
  <w:num w:numId="21">
    <w:abstractNumId w:val="21"/>
  </w:num>
  <w:num w:numId="22">
    <w:abstractNumId w:val="14"/>
  </w:num>
  <w:num w:numId="23">
    <w:abstractNumId w:val="26"/>
  </w:num>
  <w:num w:numId="24">
    <w:abstractNumId w:val="15"/>
  </w:num>
  <w:num w:numId="25">
    <w:abstractNumId w:val="23"/>
  </w:num>
  <w:num w:numId="26">
    <w:abstractNumId w:val="30"/>
  </w:num>
  <w:num w:numId="27">
    <w:abstractNumId w:val="3"/>
  </w:num>
  <w:num w:numId="28">
    <w:abstractNumId w:val="0"/>
  </w:num>
  <w:num w:numId="29">
    <w:abstractNumId w:val="34"/>
  </w:num>
  <w:num w:numId="30">
    <w:abstractNumId w:val="22"/>
  </w:num>
  <w:num w:numId="31">
    <w:abstractNumId w:val="4"/>
  </w:num>
  <w:num w:numId="32">
    <w:abstractNumId w:val="29"/>
  </w:num>
  <w:num w:numId="33">
    <w:abstractNumId w:val="7"/>
  </w:num>
  <w:num w:numId="34">
    <w:abstractNumId w:val="9"/>
  </w:num>
  <w:num w:numId="35">
    <w:abstractNumId w:val="37"/>
  </w:num>
  <w:num w:numId="36">
    <w:abstractNumId w:val="1"/>
  </w:num>
  <w:num w:numId="37">
    <w:abstractNumId w:val="40"/>
  </w:num>
  <w:num w:numId="38">
    <w:abstractNumId w:val="18"/>
  </w:num>
  <w:num w:numId="39">
    <w:abstractNumId w:val="17"/>
  </w:num>
  <w:num w:numId="40">
    <w:abstractNumId w:val="6"/>
  </w:num>
  <w:num w:numId="41">
    <w:abstractNumId w:val="13"/>
  </w:num>
  <w:num w:numId="42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067A6"/>
    <w:rsid w:val="00011182"/>
    <w:rsid w:val="00011D05"/>
    <w:rsid w:val="00012597"/>
    <w:rsid w:val="000136A8"/>
    <w:rsid w:val="0001394D"/>
    <w:rsid w:val="00013FCD"/>
    <w:rsid w:val="00015D79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44AB"/>
    <w:rsid w:val="0004549D"/>
    <w:rsid w:val="000455BE"/>
    <w:rsid w:val="00045A0D"/>
    <w:rsid w:val="00045E61"/>
    <w:rsid w:val="00046435"/>
    <w:rsid w:val="0004716E"/>
    <w:rsid w:val="0004752C"/>
    <w:rsid w:val="0005076B"/>
    <w:rsid w:val="00050891"/>
    <w:rsid w:val="000514FC"/>
    <w:rsid w:val="00051B4C"/>
    <w:rsid w:val="00052C26"/>
    <w:rsid w:val="00053126"/>
    <w:rsid w:val="000553C5"/>
    <w:rsid w:val="00056C0D"/>
    <w:rsid w:val="00056F02"/>
    <w:rsid w:val="0005792C"/>
    <w:rsid w:val="00060018"/>
    <w:rsid w:val="000601F2"/>
    <w:rsid w:val="000604C1"/>
    <w:rsid w:val="000607BB"/>
    <w:rsid w:val="00061077"/>
    <w:rsid w:val="00062FDE"/>
    <w:rsid w:val="00063B7C"/>
    <w:rsid w:val="00063CE9"/>
    <w:rsid w:val="00064B98"/>
    <w:rsid w:val="000652D3"/>
    <w:rsid w:val="000657C9"/>
    <w:rsid w:val="00066220"/>
    <w:rsid w:val="00066EBC"/>
    <w:rsid w:val="0006783F"/>
    <w:rsid w:val="000702D5"/>
    <w:rsid w:val="00070CC4"/>
    <w:rsid w:val="00070D40"/>
    <w:rsid w:val="00071929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9083D"/>
    <w:rsid w:val="00090D58"/>
    <w:rsid w:val="00091A35"/>
    <w:rsid w:val="00092916"/>
    <w:rsid w:val="00094DE3"/>
    <w:rsid w:val="00096C91"/>
    <w:rsid w:val="0009783F"/>
    <w:rsid w:val="000979C7"/>
    <w:rsid w:val="00097CD6"/>
    <w:rsid w:val="000A0BCE"/>
    <w:rsid w:val="000A1859"/>
    <w:rsid w:val="000A1C2F"/>
    <w:rsid w:val="000A1C6B"/>
    <w:rsid w:val="000A1DB3"/>
    <w:rsid w:val="000A28EB"/>
    <w:rsid w:val="000A3089"/>
    <w:rsid w:val="000A31C8"/>
    <w:rsid w:val="000A43CC"/>
    <w:rsid w:val="000A4BDB"/>
    <w:rsid w:val="000A4D14"/>
    <w:rsid w:val="000A4DB9"/>
    <w:rsid w:val="000A65D0"/>
    <w:rsid w:val="000A7D1F"/>
    <w:rsid w:val="000B0632"/>
    <w:rsid w:val="000B0A80"/>
    <w:rsid w:val="000B1653"/>
    <w:rsid w:val="000B289D"/>
    <w:rsid w:val="000B29C5"/>
    <w:rsid w:val="000B2C88"/>
    <w:rsid w:val="000B313A"/>
    <w:rsid w:val="000B43A2"/>
    <w:rsid w:val="000B46E9"/>
    <w:rsid w:val="000B53A4"/>
    <w:rsid w:val="000B6493"/>
    <w:rsid w:val="000B64EC"/>
    <w:rsid w:val="000B67C0"/>
    <w:rsid w:val="000B7926"/>
    <w:rsid w:val="000B7E21"/>
    <w:rsid w:val="000C04CB"/>
    <w:rsid w:val="000C1621"/>
    <w:rsid w:val="000C2195"/>
    <w:rsid w:val="000C2EA4"/>
    <w:rsid w:val="000C3402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0E"/>
    <w:rsid w:val="000D46CA"/>
    <w:rsid w:val="000D46EF"/>
    <w:rsid w:val="000D569B"/>
    <w:rsid w:val="000D5C8D"/>
    <w:rsid w:val="000D6066"/>
    <w:rsid w:val="000D792C"/>
    <w:rsid w:val="000E18B4"/>
    <w:rsid w:val="000E2F23"/>
    <w:rsid w:val="000E3429"/>
    <w:rsid w:val="000E3973"/>
    <w:rsid w:val="000E39FD"/>
    <w:rsid w:val="000E61EA"/>
    <w:rsid w:val="000E63C1"/>
    <w:rsid w:val="000E6757"/>
    <w:rsid w:val="000F03EA"/>
    <w:rsid w:val="000F0664"/>
    <w:rsid w:val="000F0DE7"/>
    <w:rsid w:val="000F129E"/>
    <w:rsid w:val="000F15FA"/>
    <w:rsid w:val="000F2950"/>
    <w:rsid w:val="000F2CB6"/>
    <w:rsid w:val="000F3064"/>
    <w:rsid w:val="000F4404"/>
    <w:rsid w:val="000F6597"/>
    <w:rsid w:val="000F6AFB"/>
    <w:rsid w:val="000F6CDF"/>
    <w:rsid w:val="000F6FF6"/>
    <w:rsid w:val="000F73AB"/>
    <w:rsid w:val="000F7D5F"/>
    <w:rsid w:val="001005E6"/>
    <w:rsid w:val="00100F5A"/>
    <w:rsid w:val="0010199B"/>
    <w:rsid w:val="00101AF0"/>
    <w:rsid w:val="00102373"/>
    <w:rsid w:val="00103C45"/>
    <w:rsid w:val="00105491"/>
    <w:rsid w:val="00106484"/>
    <w:rsid w:val="001064EF"/>
    <w:rsid w:val="001069CC"/>
    <w:rsid w:val="00106CE8"/>
    <w:rsid w:val="00106EBF"/>
    <w:rsid w:val="001073F6"/>
    <w:rsid w:val="0010799A"/>
    <w:rsid w:val="00107FAF"/>
    <w:rsid w:val="001101AE"/>
    <w:rsid w:val="00110436"/>
    <w:rsid w:val="001104CB"/>
    <w:rsid w:val="00110515"/>
    <w:rsid w:val="00111981"/>
    <w:rsid w:val="00111B00"/>
    <w:rsid w:val="00111B7D"/>
    <w:rsid w:val="001136C9"/>
    <w:rsid w:val="00113959"/>
    <w:rsid w:val="00114116"/>
    <w:rsid w:val="00114E8A"/>
    <w:rsid w:val="00115727"/>
    <w:rsid w:val="00115E00"/>
    <w:rsid w:val="0011615B"/>
    <w:rsid w:val="00116C6E"/>
    <w:rsid w:val="00117A57"/>
    <w:rsid w:val="00120A1B"/>
    <w:rsid w:val="00121426"/>
    <w:rsid w:val="001227E3"/>
    <w:rsid w:val="0012389E"/>
    <w:rsid w:val="001254CA"/>
    <w:rsid w:val="00125818"/>
    <w:rsid w:val="001267E6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5A13"/>
    <w:rsid w:val="00135A57"/>
    <w:rsid w:val="00135B90"/>
    <w:rsid w:val="00136344"/>
    <w:rsid w:val="00141263"/>
    <w:rsid w:val="001419C3"/>
    <w:rsid w:val="00141CD8"/>
    <w:rsid w:val="001425FD"/>
    <w:rsid w:val="00143012"/>
    <w:rsid w:val="0014334C"/>
    <w:rsid w:val="001435CE"/>
    <w:rsid w:val="00143EB9"/>
    <w:rsid w:val="0014413C"/>
    <w:rsid w:val="00144D59"/>
    <w:rsid w:val="00144F19"/>
    <w:rsid w:val="00146BB7"/>
    <w:rsid w:val="0014705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B47"/>
    <w:rsid w:val="00156D37"/>
    <w:rsid w:val="0015770A"/>
    <w:rsid w:val="00157E17"/>
    <w:rsid w:val="001603AA"/>
    <w:rsid w:val="00160CB8"/>
    <w:rsid w:val="0016205C"/>
    <w:rsid w:val="00162735"/>
    <w:rsid w:val="00163DAA"/>
    <w:rsid w:val="00163F0E"/>
    <w:rsid w:val="001643C4"/>
    <w:rsid w:val="0016446F"/>
    <w:rsid w:val="00165ADD"/>
    <w:rsid w:val="00166EEA"/>
    <w:rsid w:val="00167078"/>
    <w:rsid w:val="00167AEA"/>
    <w:rsid w:val="00170A6B"/>
    <w:rsid w:val="00170B51"/>
    <w:rsid w:val="00172C77"/>
    <w:rsid w:val="00172F22"/>
    <w:rsid w:val="00173A05"/>
    <w:rsid w:val="00173CD9"/>
    <w:rsid w:val="0017415E"/>
    <w:rsid w:val="001743E5"/>
    <w:rsid w:val="001746FE"/>
    <w:rsid w:val="001753FC"/>
    <w:rsid w:val="001763CF"/>
    <w:rsid w:val="0017641C"/>
    <w:rsid w:val="001768F3"/>
    <w:rsid w:val="00176B5A"/>
    <w:rsid w:val="00176B80"/>
    <w:rsid w:val="00176FC2"/>
    <w:rsid w:val="00176FE6"/>
    <w:rsid w:val="001772A5"/>
    <w:rsid w:val="0018024F"/>
    <w:rsid w:val="00180C90"/>
    <w:rsid w:val="00181586"/>
    <w:rsid w:val="00181753"/>
    <w:rsid w:val="0018297C"/>
    <w:rsid w:val="00184432"/>
    <w:rsid w:val="00185BEF"/>
    <w:rsid w:val="00185F49"/>
    <w:rsid w:val="00186AA2"/>
    <w:rsid w:val="00186AA9"/>
    <w:rsid w:val="0018776A"/>
    <w:rsid w:val="0019043F"/>
    <w:rsid w:val="00191D71"/>
    <w:rsid w:val="00192EDC"/>
    <w:rsid w:val="00194D16"/>
    <w:rsid w:val="00194E1E"/>
    <w:rsid w:val="0019626B"/>
    <w:rsid w:val="001963E0"/>
    <w:rsid w:val="001A0779"/>
    <w:rsid w:val="001A0872"/>
    <w:rsid w:val="001A0DE1"/>
    <w:rsid w:val="001A0E77"/>
    <w:rsid w:val="001A1435"/>
    <w:rsid w:val="001A518D"/>
    <w:rsid w:val="001A56F6"/>
    <w:rsid w:val="001A5C9F"/>
    <w:rsid w:val="001A6B36"/>
    <w:rsid w:val="001A7A2C"/>
    <w:rsid w:val="001B005D"/>
    <w:rsid w:val="001B0825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3352"/>
    <w:rsid w:val="001C3C84"/>
    <w:rsid w:val="001C4176"/>
    <w:rsid w:val="001C474F"/>
    <w:rsid w:val="001C4A01"/>
    <w:rsid w:val="001C4A71"/>
    <w:rsid w:val="001C4CC3"/>
    <w:rsid w:val="001C5586"/>
    <w:rsid w:val="001C5796"/>
    <w:rsid w:val="001C6457"/>
    <w:rsid w:val="001C7B9C"/>
    <w:rsid w:val="001D0CFB"/>
    <w:rsid w:val="001D1087"/>
    <w:rsid w:val="001D1375"/>
    <w:rsid w:val="001D2335"/>
    <w:rsid w:val="001D2E3D"/>
    <w:rsid w:val="001D32FB"/>
    <w:rsid w:val="001D458D"/>
    <w:rsid w:val="001D4BFB"/>
    <w:rsid w:val="001D58AC"/>
    <w:rsid w:val="001D6A0D"/>
    <w:rsid w:val="001D7DAC"/>
    <w:rsid w:val="001E0571"/>
    <w:rsid w:val="001E11A9"/>
    <w:rsid w:val="001E1219"/>
    <w:rsid w:val="001E1468"/>
    <w:rsid w:val="001E307C"/>
    <w:rsid w:val="001E347F"/>
    <w:rsid w:val="001E3648"/>
    <w:rsid w:val="001E46EF"/>
    <w:rsid w:val="001E489F"/>
    <w:rsid w:val="001E4C98"/>
    <w:rsid w:val="001E4DB3"/>
    <w:rsid w:val="001E4E64"/>
    <w:rsid w:val="001E7238"/>
    <w:rsid w:val="001E74C4"/>
    <w:rsid w:val="001F0C10"/>
    <w:rsid w:val="001F0E66"/>
    <w:rsid w:val="001F0F0B"/>
    <w:rsid w:val="001F0F46"/>
    <w:rsid w:val="001F1793"/>
    <w:rsid w:val="001F263A"/>
    <w:rsid w:val="001F27D3"/>
    <w:rsid w:val="001F340F"/>
    <w:rsid w:val="001F3B5A"/>
    <w:rsid w:val="001F4152"/>
    <w:rsid w:val="001F47C7"/>
    <w:rsid w:val="001F54BA"/>
    <w:rsid w:val="001F58E8"/>
    <w:rsid w:val="001F6205"/>
    <w:rsid w:val="001F6470"/>
    <w:rsid w:val="001F6576"/>
    <w:rsid w:val="001F6FE2"/>
    <w:rsid w:val="001F72E9"/>
    <w:rsid w:val="0020029D"/>
    <w:rsid w:val="0020105B"/>
    <w:rsid w:val="0020273B"/>
    <w:rsid w:val="00202A87"/>
    <w:rsid w:val="00203171"/>
    <w:rsid w:val="002031AB"/>
    <w:rsid w:val="00203221"/>
    <w:rsid w:val="00204293"/>
    <w:rsid w:val="002044C8"/>
    <w:rsid w:val="00204833"/>
    <w:rsid w:val="00205140"/>
    <w:rsid w:val="00205351"/>
    <w:rsid w:val="002055E2"/>
    <w:rsid w:val="00205820"/>
    <w:rsid w:val="00205CBB"/>
    <w:rsid w:val="002061BD"/>
    <w:rsid w:val="0020756A"/>
    <w:rsid w:val="0020791E"/>
    <w:rsid w:val="00211561"/>
    <w:rsid w:val="00211F47"/>
    <w:rsid w:val="00211F63"/>
    <w:rsid w:val="002120D7"/>
    <w:rsid w:val="00213E6F"/>
    <w:rsid w:val="00214DEB"/>
    <w:rsid w:val="0021590D"/>
    <w:rsid w:val="0021634B"/>
    <w:rsid w:val="00216A71"/>
    <w:rsid w:val="002205C5"/>
    <w:rsid w:val="00220F38"/>
    <w:rsid w:val="00221380"/>
    <w:rsid w:val="002229BF"/>
    <w:rsid w:val="00223D39"/>
    <w:rsid w:val="00224E30"/>
    <w:rsid w:val="00225AB1"/>
    <w:rsid w:val="00227CBB"/>
    <w:rsid w:val="002301F9"/>
    <w:rsid w:val="00230DBC"/>
    <w:rsid w:val="00233814"/>
    <w:rsid w:val="00234A0D"/>
    <w:rsid w:val="002351DB"/>
    <w:rsid w:val="00235661"/>
    <w:rsid w:val="00236128"/>
    <w:rsid w:val="002363AF"/>
    <w:rsid w:val="00237C3C"/>
    <w:rsid w:val="002402EC"/>
    <w:rsid w:val="002415D3"/>
    <w:rsid w:val="00241985"/>
    <w:rsid w:val="002419CA"/>
    <w:rsid w:val="00242935"/>
    <w:rsid w:val="002437DE"/>
    <w:rsid w:val="00245866"/>
    <w:rsid w:val="00245ED7"/>
    <w:rsid w:val="00245F2F"/>
    <w:rsid w:val="00246ACD"/>
    <w:rsid w:val="00247102"/>
    <w:rsid w:val="002474BD"/>
    <w:rsid w:val="002479F2"/>
    <w:rsid w:val="00247EB1"/>
    <w:rsid w:val="00247F72"/>
    <w:rsid w:val="002508B1"/>
    <w:rsid w:val="002512BE"/>
    <w:rsid w:val="00251F86"/>
    <w:rsid w:val="00252D91"/>
    <w:rsid w:val="002558C2"/>
    <w:rsid w:val="00256DA6"/>
    <w:rsid w:val="002570D5"/>
    <w:rsid w:val="00257886"/>
    <w:rsid w:val="002611F8"/>
    <w:rsid w:val="00261474"/>
    <w:rsid w:val="002616E4"/>
    <w:rsid w:val="002624C9"/>
    <w:rsid w:val="00262EBE"/>
    <w:rsid w:val="002634F6"/>
    <w:rsid w:val="00263D72"/>
    <w:rsid w:val="00263DBA"/>
    <w:rsid w:val="00264DB7"/>
    <w:rsid w:val="00265720"/>
    <w:rsid w:val="00265992"/>
    <w:rsid w:val="002659D0"/>
    <w:rsid w:val="00266237"/>
    <w:rsid w:val="002703BE"/>
    <w:rsid w:val="00270E5F"/>
    <w:rsid w:val="002710D6"/>
    <w:rsid w:val="0027259C"/>
    <w:rsid w:val="002734D8"/>
    <w:rsid w:val="00274242"/>
    <w:rsid w:val="00274CE9"/>
    <w:rsid w:val="00275393"/>
    <w:rsid w:val="00275B86"/>
    <w:rsid w:val="00276448"/>
    <w:rsid w:val="00276C86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68E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47A"/>
    <w:rsid w:val="002B1E16"/>
    <w:rsid w:val="002B1FE5"/>
    <w:rsid w:val="002B310D"/>
    <w:rsid w:val="002B38B0"/>
    <w:rsid w:val="002B3A04"/>
    <w:rsid w:val="002B3C4A"/>
    <w:rsid w:val="002B4AAF"/>
    <w:rsid w:val="002B7BE1"/>
    <w:rsid w:val="002C06A9"/>
    <w:rsid w:val="002C0720"/>
    <w:rsid w:val="002C12C3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806"/>
    <w:rsid w:val="002D5F94"/>
    <w:rsid w:val="002D693F"/>
    <w:rsid w:val="002D70E9"/>
    <w:rsid w:val="002E0202"/>
    <w:rsid w:val="002E104A"/>
    <w:rsid w:val="002E1A2C"/>
    <w:rsid w:val="002E30D7"/>
    <w:rsid w:val="002E3754"/>
    <w:rsid w:val="002E3D74"/>
    <w:rsid w:val="002E4682"/>
    <w:rsid w:val="002E49E0"/>
    <w:rsid w:val="002E5154"/>
    <w:rsid w:val="002E56E9"/>
    <w:rsid w:val="002E596B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3D45"/>
    <w:rsid w:val="002F4A2D"/>
    <w:rsid w:val="002F4C4B"/>
    <w:rsid w:val="002F528D"/>
    <w:rsid w:val="002F5D90"/>
    <w:rsid w:val="002F6079"/>
    <w:rsid w:val="002F64F9"/>
    <w:rsid w:val="002F6C09"/>
    <w:rsid w:val="002F6CD0"/>
    <w:rsid w:val="002F7328"/>
    <w:rsid w:val="002F78BC"/>
    <w:rsid w:val="00300E8D"/>
    <w:rsid w:val="00301AEB"/>
    <w:rsid w:val="00302385"/>
    <w:rsid w:val="00302627"/>
    <w:rsid w:val="00302F08"/>
    <w:rsid w:val="00303708"/>
    <w:rsid w:val="00303BCA"/>
    <w:rsid w:val="00304B48"/>
    <w:rsid w:val="00304D45"/>
    <w:rsid w:val="003054BD"/>
    <w:rsid w:val="003059FB"/>
    <w:rsid w:val="00305A32"/>
    <w:rsid w:val="003069A6"/>
    <w:rsid w:val="003071DE"/>
    <w:rsid w:val="003115B2"/>
    <w:rsid w:val="0031193A"/>
    <w:rsid w:val="00312511"/>
    <w:rsid w:val="00313CE1"/>
    <w:rsid w:val="00314D31"/>
    <w:rsid w:val="00315126"/>
    <w:rsid w:val="00315635"/>
    <w:rsid w:val="00316531"/>
    <w:rsid w:val="00316A09"/>
    <w:rsid w:val="003200F9"/>
    <w:rsid w:val="00320178"/>
    <w:rsid w:val="00320970"/>
    <w:rsid w:val="0032105B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6474"/>
    <w:rsid w:val="003265B6"/>
    <w:rsid w:val="003267BA"/>
    <w:rsid w:val="00326B0D"/>
    <w:rsid w:val="003308E2"/>
    <w:rsid w:val="00331326"/>
    <w:rsid w:val="00331B02"/>
    <w:rsid w:val="0033222A"/>
    <w:rsid w:val="00332C03"/>
    <w:rsid w:val="0033360F"/>
    <w:rsid w:val="003349BF"/>
    <w:rsid w:val="00334A09"/>
    <w:rsid w:val="00334B80"/>
    <w:rsid w:val="00334C8F"/>
    <w:rsid w:val="00335608"/>
    <w:rsid w:val="00335A52"/>
    <w:rsid w:val="00336281"/>
    <w:rsid w:val="003370C1"/>
    <w:rsid w:val="00337423"/>
    <w:rsid w:val="0033775C"/>
    <w:rsid w:val="00340743"/>
    <w:rsid w:val="003417AB"/>
    <w:rsid w:val="00341825"/>
    <w:rsid w:val="00342FA2"/>
    <w:rsid w:val="0034371D"/>
    <w:rsid w:val="003440C8"/>
    <w:rsid w:val="0034425A"/>
    <w:rsid w:val="003448E7"/>
    <w:rsid w:val="003463B7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27F2"/>
    <w:rsid w:val="0035329B"/>
    <w:rsid w:val="0035402E"/>
    <w:rsid w:val="0035453E"/>
    <w:rsid w:val="00354B1A"/>
    <w:rsid w:val="00355FAE"/>
    <w:rsid w:val="0035659F"/>
    <w:rsid w:val="003567C7"/>
    <w:rsid w:val="00356C3E"/>
    <w:rsid w:val="00356CDF"/>
    <w:rsid w:val="00356EE6"/>
    <w:rsid w:val="003618B2"/>
    <w:rsid w:val="00361FB7"/>
    <w:rsid w:val="00362D3D"/>
    <w:rsid w:val="00362D76"/>
    <w:rsid w:val="00363C57"/>
    <w:rsid w:val="00363F7C"/>
    <w:rsid w:val="003649F4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6709"/>
    <w:rsid w:val="00376B8B"/>
    <w:rsid w:val="0037751F"/>
    <w:rsid w:val="00377CC1"/>
    <w:rsid w:val="0038111B"/>
    <w:rsid w:val="00381D57"/>
    <w:rsid w:val="00383F94"/>
    <w:rsid w:val="00384D23"/>
    <w:rsid w:val="003856C1"/>
    <w:rsid w:val="00385824"/>
    <w:rsid w:val="00391826"/>
    <w:rsid w:val="00391984"/>
    <w:rsid w:val="00391A51"/>
    <w:rsid w:val="00391D74"/>
    <w:rsid w:val="00392629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5322"/>
    <w:rsid w:val="00395456"/>
    <w:rsid w:val="00395762"/>
    <w:rsid w:val="00395D7E"/>
    <w:rsid w:val="00395EDB"/>
    <w:rsid w:val="00395FA6"/>
    <w:rsid w:val="00396815"/>
    <w:rsid w:val="00397033"/>
    <w:rsid w:val="003974D6"/>
    <w:rsid w:val="003978AF"/>
    <w:rsid w:val="003A0041"/>
    <w:rsid w:val="003A0778"/>
    <w:rsid w:val="003A0CDC"/>
    <w:rsid w:val="003A1B19"/>
    <w:rsid w:val="003A1FE0"/>
    <w:rsid w:val="003A2088"/>
    <w:rsid w:val="003A25E5"/>
    <w:rsid w:val="003A284D"/>
    <w:rsid w:val="003A32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1C8E"/>
    <w:rsid w:val="003B21D6"/>
    <w:rsid w:val="003B28CA"/>
    <w:rsid w:val="003B3A22"/>
    <w:rsid w:val="003B75B8"/>
    <w:rsid w:val="003C0805"/>
    <w:rsid w:val="003C160D"/>
    <w:rsid w:val="003C3774"/>
    <w:rsid w:val="003C404C"/>
    <w:rsid w:val="003C46BE"/>
    <w:rsid w:val="003C484C"/>
    <w:rsid w:val="003C6AC0"/>
    <w:rsid w:val="003C6F6F"/>
    <w:rsid w:val="003D0210"/>
    <w:rsid w:val="003D0836"/>
    <w:rsid w:val="003D0B1A"/>
    <w:rsid w:val="003D3CE6"/>
    <w:rsid w:val="003D3E3E"/>
    <w:rsid w:val="003D4AF6"/>
    <w:rsid w:val="003D7124"/>
    <w:rsid w:val="003E08B4"/>
    <w:rsid w:val="003E0908"/>
    <w:rsid w:val="003E1F57"/>
    <w:rsid w:val="003E2781"/>
    <w:rsid w:val="003E3A3F"/>
    <w:rsid w:val="003E4285"/>
    <w:rsid w:val="003E4577"/>
    <w:rsid w:val="003E4B35"/>
    <w:rsid w:val="003E4B54"/>
    <w:rsid w:val="003E4D3D"/>
    <w:rsid w:val="003E4F01"/>
    <w:rsid w:val="003E539B"/>
    <w:rsid w:val="003E5556"/>
    <w:rsid w:val="003E67A1"/>
    <w:rsid w:val="003E6DDD"/>
    <w:rsid w:val="003E7122"/>
    <w:rsid w:val="003F07A1"/>
    <w:rsid w:val="003F0A62"/>
    <w:rsid w:val="003F178A"/>
    <w:rsid w:val="003F1871"/>
    <w:rsid w:val="003F2BDD"/>
    <w:rsid w:val="003F472D"/>
    <w:rsid w:val="003F5364"/>
    <w:rsid w:val="003F5FCA"/>
    <w:rsid w:val="003F64AF"/>
    <w:rsid w:val="003F6C0A"/>
    <w:rsid w:val="004000A8"/>
    <w:rsid w:val="0040017C"/>
    <w:rsid w:val="00400799"/>
    <w:rsid w:val="004007EF"/>
    <w:rsid w:val="004009CC"/>
    <w:rsid w:val="00400E93"/>
    <w:rsid w:val="004012D3"/>
    <w:rsid w:val="004023D6"/>
    <w:rsid w:val="00402AA9"/>
    <w:rsid w:val="00403A05"/>
    <w:rsid w:val="00403BD9"/>
    <w:rsid w:val="004064E3"/>
    <w:rsid w:val="00406DFF"/>
    <w:rsid w:val="00406E0D"/>
    <w:rsid w:val="004071C7"/>
    <w:rsid w:val="004075F6"/>
    <w:rsid w:val="004079BB"/>
    <w:rsid w:val="00409A97"/>
    <w:rsid w:val="00411EA8"/>
    <w:rsid w:val="00412239"/>
    <w:rsid w:val="00412CC0"/>
    <w:rsid w:val="00412EA8"/>
    <w:rsid w:val="004130E9"/>
    <w:rsid w:val="0041342D"/>
    <w:rsid w:val="004140B9"/>
    <w:rsid w:val="00414A92"/>
    <w:rsid w:val="004154C9"/>
    <w:rsid w:val="00415D5F"/>
    <w:rsid w:val="0041625A"/>
    <w:rsid w:val="00417171"/>
    <w:rsid w:val="0042164B"/>
    <w:rsid w:val="00423926"/>
    <w:rsid w:val="004260FC"/>
    <w:rsid w:val="00426BBC"/>
    <w:rsid w:val="00426DF7"/>
    <w:rsid w:val="00426E9B"/>
    <w:rsid w:val="00427A6C"/>
    <w:rsid w:val="00427F65"/>
    <w:rsid w:val="00430D48"/>
    <w:rsid w:val="00430ECB"/>
    <w:rsid w:val="00432300"/>
    <w:rsid w:val="004323E2"/>
    <w:rsid w:val="0043267E"/>
    <w:rsid w:val="00432AF9"/>
    <w:rsid w:val="00433761"/>
    <w:rsid w:val="00433ED6"/>
    <w:rsid w:val="00434880"/>
    <w:rsid w:val="00434E16"/>
    <w:rsid w:val="004353D1"/>
    <w:rsid w:val="00436825"/>
    <w:rsid w:val="00436D1F"/>
    <w:rsid w:val="004376A7"/>
    <w:rsid w:val="00437BDB"/>
    <w:rsid w:val="00437E7D"/>
    <w:rsid w:val="0044047C"/>
    <w:rsid w:val="00441A23"/>
    <w:rsid w:val="004424DA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E32"/>
    <w:rsid w:val="00453F7B"/>
    <w:rsid w:val="00455AD3"/>
    <w:rsid w:val="0045618C"/>
    <w:rsid w:val="0045671D"/>
    <w:rsid w:val="00456971"/>
    <w:rsid w:val="004570EC"/>
    <w:rsid w:val="00457953"/>
    <w:rsid w:val="00461241"/>
    <w:rsid w:val="00461F18"/>
    <w:rsid w:val="004621B5"/>
    <w:rsid w:val="00462E90"/>
    <w:rsid w:val="00464264"/>
    <w:rsid w:val="00465143"/>
    <w:rsid w:val="00467088"/>
    <w:rsid w:val="004677F1"/>
    <w:rsid w:val="00467ED7"/>
    <w:rsid w:val="00470EF8"/>
    <w:rsid w:val="00471674"/>
    <w:rsid w:val="0047287C"/>
    <w:rsid w:val="00472B5B"/>
    <w:rsid w:val="00473DF9"/>
    <w:rsid w:val="004759D2"/>
    <w:rsid w:val="004763C7"/>
    <w:rsid w:val="00476F28"/>
    <w:rsid w:val="00477089"/>
    <w:rsid w:val="0048053E"/>
    <w:rsid w:val="0048072C"/>
    <w:rsid w:val="00480BAB"/>
    <w:rsid w:val="00481832"/>
    <w:rsid w:val="00481AAD"/>
    <w:rsid w:val="00481F55"/>
    <w:rsid w:val="00484878"/>
    <w:rsid w:val="004856D8"/>
    <w:rsid w:val="00485B2B"/>
    <w:rsid w:val="00487DD9"/>
    <w:rsid w:val="00491280"/>
    <w:rsid w:val="004931E1"/>
    <w:rsid w:val="00493BC5"/>
    <w:rsid w:val="004960C1"/>
    <w:rsid w:val="00496901"/>
    <w:rsid w:val="00496A22"/>
    <w:rsid w:val="00497379"/>
    <w:rsid w:val="004A05F6"/>
    <w:rsid w:val="004A0E45"/>
    <w:rsid w:val="004A1002"/>
    <w:rsid w:val="004A10FC"/>
    <w:rsid w:val="004A17E3"/>
    <w:rsid w:val="004A188F"/>
    <w:rsid w:val="004A265C"/>
    <w:rsid w:val="004A3AD6"/>
    <w:rsid w:val="004A581A"/>
    <w:rsid w:val="004A7F69"/>
    <w:rsid w:val="004B00B6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5E2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B41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CCF"/>
    <w:rsid w:val="004E1A9A"/>
    <w:rsid w:val="004E1F25"/>
    <w:rsid w:val="004E2057"/>
    <w:rsid w:val="004E3FAF"/>
    <w:rsid w:val="004E3FD1"/>
    <w:rsid w:val="004E73B2"/>
    <w:rsid w:val="004F0873"/>
    <w:rsid w:val="004F11C9"/>
    <w:rsid w:val="004F1573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4FBAA0"/>
    <w:rsid w:val="0050114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5860"/>
    <w:rsid w:val="005071EE"/>
    <w:rsid w:val="00507227"/>
    <w:rsid w:val="00507637"/>
    <w:rsid w:val="00507847"/>
    <w:rsid w:val="00507B42"/>
    <w:rsid w:val="00507E76"/>
    <w:rsid w:val="00510773"/>
    <w:rsid w:val="00511A83"/>
    <w:rsid w:val="00511ABE"/>
    <w:rsid w:val="00511AE5"/>
    <w:rsid w:val="00512BCE"/>
    <w:rsid w:val="00513114"/>
    <w:rsid w:val="005138AE"/>
    <w:rsid w:val="00514992"/>
    <w:rsid w:val="0051627A"/>
    <w:rsid w:val="0051654D"/>
    <w:rsid w:val="0052012C"/>
    <w:rsid w:val="005201C3"/>
    <w:rsid w:val="005212CD"/>
    <w:rsid w:val="00521BB0"/>
    <w:rsid w:val="00522AA1"/>
    <w:rsid w:val="00522BF9"/>
    <w:rsid w:val="00523F2F"/>
    <w:rsid w:val="005249BB"/>
    <w:rsid w:val="00524E45"/>
    <w:rsid w:val="00525EE4"/>
    <w:rsid w:val="005303ED"/>
    <w:rsid w:val="005309AD"/>
    <w:rsid w:val="00532019"/>
    <w:rsid w:val="00532568"/>
    <w:rsid w:val="005327FE"/>
    <w:rsid w:val="00532C22"/>
    <w:rsid w:val="00532D1B"/>
    <w:rsid w:val="005332D3"/>
    <w:rsid w:val="00533B2A"/>
    <w:rsid w:val="00533CE4"/>
    <w:rsid w:val="0053463D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937"/>
    <w:rsid w:val="00545FB1"/>
    <w:rsid w:val="00546797"/>
    <w:rsid w:val="005473ED"/>
    <w:rsid w:val="005475D2"/>
    <w:rsid w:val="00547B92"/>
    <w:rsid w:val="00547C25"/>
    <w:rsid w:val="00550D77"/>
    <w:rsid w:val="00551234"/>
    <w:rsid w:val="005524BD"/>
    <w:rsid w:val="00553128"/>
    <w:rsid w:val="00553193"/>
    <w:rsid w:val="00554406"/>
    <w:rsid w:val="00554A7F"/>
    <w:rsid w:val="00556E85"/>
    <w:rsid w:val="00556FBF"/>
    <w:rsid w:val="0055745B"/>
    <w:rsid w:val="0055750A"/>
    <w:rsid w:val="005579CA"/>
    <w:rsid w:val="00560C89"/>
    <w:rsid w:val="00562A8D"/>
    <w:rsid w:val="00562EF2"/>
    <w:rsid w:val="00563059"/>
    <w:rsid w:val="00563D92"/>
    <w:rsid w:val="00564923"/>
    <w:rsid w:val="005650E6"/>
    <w:rsid w:val="0056551F"/>
    <w:rsid w:val="005663D2"/>
    <w:rsid w:val="005666FB"/>
    <w:rsid w:val="00567291"/>
    <w:rsid w:val="0056761C"/>
    <w:rsid w:val="00567633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137C"/>
    <w:rsid w:val="00581A9E"/>
    <w:rsid w:val="00581CDA"/>
    <w:rsid w:val="00582281"/>
    <w:rsid w:val="00582313"/>
    <w:rsid w:val="005825AC"/>
    <w:rsid w:val="00582736"/>
    <w:rsid w:val="0058313C"/>
    <w:rsid w:val="00583758"/>
    <w:rsid w:val="00583939"/>
    <w:rsid w:val="00583AA5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234A"/>
    <w:rsid w:val="0059327D"/>
    <w:rsid w:val="00593FB4"/>
    <w:rsid w:val="00594549"/>
    <w:rsid w:val="00595126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237"/>
    <w:rsid w:val="005A32C9"/>
    <w:rsid w:val="005A32CB"/>
    <w:rsid w:val="005A4395"/>
    <w:rsid w:val="005A47F4"/>
    <w:rsid w:val="005A4911"/>
    <w:rsid w:val="005A4B85"/>
    <w:rsid w:val="005A61B0"/>
    <w:rsid w:val="005A62D7"/>
    <w:rsid w:val="005A6952"/>
    <w:rsid w:val="005A6B71"/>
    <w:rsid w:val="005A7303"/>
    <w:rsid w:val="005B0048"/>
    <w:rsid w:val="005B0E6E"/>
    <w:rsid w:val="005B1403"/>
    <w:rsid w:val="005B1514"/>
    <w:rsid w:val="005B31D8"/>
    <w:rsid w:val="005B363A"/>
    <w:rsid w:val="005B3F65"/>
    <w:rsid w:val="005B5060"/>
    <w:rsid w:val="005B515F"/>
    <w:rsid w:val="005B57A0"/>
    <w:rsid w:val="005B5959"/>
    <w:rsid w:val="005B69D2"/>
    <w:rsid w:val="005B70DC"/>
    <w:rsid w:val="005B7628"/>
    <w:rsid w:val="005C01D0"/>
    <w:rsid w:val="005C0A49"/>
    <w:rsid w:val="005C0BA3"/>
    <w:rsid w:val="005C0FB9"/>
    <w:rsid w:val="005C2E99"/>
    <w:rsid w:val="005C33EE"/>
    <w:rsid w:val="005C47D6"/>
    <w:rsid w:val="005C550D"/>
    <w:rsid w:val="005C5CE2"/>
    <w:rsid w:val="005C6809"/>
    <w:rsid w:val="005C713F"/>
    <w:rsid w:val="005C7D62"/>
    <w:rsid w:val="005D0685"/>
    <w:rsid w:val="005D0BBB"/>
    <w:rsid w:val="005D16E7"/>
    <w:rsid w:val="005D1741"/>
    <w:rsid w:val="005D33EA"/>
    <w:rsid w:val="005D4379"/>
    <w:rsid w:val="005D4FA0"/>
    <w:rsid w:val="005D563C"/>
    <w:rsid w:val="005D591E"/>
    <w:rsid w:val="005D5AE4"/>
    <w:rsid w:val="005D5E55"/>
    <w:rsid w:val="005D6263"/>
    <w:rsid w:val="005D70F6"/>
    <w:rsid w:val="005D74BC"/>
    <w:rsid w:val="005E1063"/>
    <w:rsid w:val="005E1D9D"/>
    <w:rsid w:val="005E269A"/>
    <w:rsid w:val="005E4C88"/>
    <w:rsid w:val="005E54DF"/>
    <w:rsid w:val="005E5CF3"/>
    <w:rsid w:val="005E7688"/>
    <w:rsid w:val="005E7E0B"/>
    <w:rsid w:val="005F016D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5D96"/>
    <w:rsid w:val="005F7CC2"/>
    <w:rsid w:val="006008CF"/>
    <w:rsid w:val="00601505"/>
    <w:rsid w:val="00602B93"/>
    <w:rsid w:val="006041FD"/>
    <w:rsid w:val="00605EDD"/>
    <w:rsid w:val="0060623E"/>
    <w:rsid w:val="00606983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765"/>
    <w:rsid w:val="00615772"/>
    <w:rsid w:val="00615853"/>
    <w:rsid w:val="0061618F"/>
    <w:rsid w:val="00616517"/>
    <w:rsid w:val="00617089"/>
    <w:rsid w:val="006176CD"/>
    <w:rsid w:val="00617F25"/>
    <w:rsid w:val="00622028"/>
    <w:rsid w:val="00622A05"/>
    <w:rsid w:val="00622C93"/>
    <w:rsid w:val="00622D18"/>
    <w:rsid w:val="006250B5"/>
    <w:rsid w:val="00625390"/>
    <w:rsid w:val="006253DC"/>
    <w:rsid w:val="006256B0"/>
    <w:rsid w:val="006301FF"/>
    <w:rsid w:val="0063030A"/>
    <w:rsid w:val="00630D4F"/>
    <w:rsid w:val="00632371"/>
    <w:rsid w:val="006329BB"/>
    <w:rsid w:val="0063360A"/>
    <w:rsid w:val="00633DD5"/>
    <w:rsid w:val="00634961"/>
    <w:rsid w:val="00635F01"/>
    <w:rsid w:val="0063715F"/>
    <w:rsid w:val="00637B8A"/>
    <w:rsid w:val="00640725"/>
    <w:rsid w:val="00641F39"/>
    <w:rsid w:val="00642012"/>
    <w:rsid w:val="00642469"/>
    <w:rsid w:val="006424AE"/>
    <w:rsid w:val="006433D3"/>
    <w:rsid w:val="00643B32"/>
    <w:rsid w:val="00643CB6"/>
    <w:rsid w:val="0064410F"/>
    <w:rsid w:val="00644796"/>
    <w:rsid w:val="00644EB8"/>
    <w:rsid w:val="00644EFA"/>
    <w:rsid w:val="0064563B"/>
    <w:rsid w:val="0064651E"/>
    <w:rsid w:val="00646E5B"/>
    <w:rsid w:val="00646E61"/>
    <w:rsid w:val="00646E7B"/>
    <w:rsid w:val="006479CC"/>
    <w:rsid w:val="00650F0D"/>
    <w:rsid w:val="00650FB3"/>
    <w:rsid w:val="00651651"/>
    <w:rsid w:val="00652441"/>
    <w:rsid w:val="00653A70"/>
    <w:rsid w:val="00657F88"/>
    <w:rsid w:val="006602A8"/>
    <w:rsid w:val="006608A2"/>
    <w:rsid w:val="00660E0A"/>
    <w:rsid w:val="006618F3"/>
    <w:rsid w:val="00662281"/>
    <w:rsid w:val="006626F7"/>
    <w:rsid w:val="00663505"/>
    <w:rsid w:val="00663A88"/>
    <w:rsid w:val="006642D2"/>
    <w:rsid w:val="006645E8"/>
    <w:rsid w:val="00664B9C"/>
    <w:rsid w:val="00664EBB"/>
    <w:rsid w:val="00665149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772DA"/>
    <w:rsid w:val="006807F4"/>
    <w:rsid w:val="00680B4C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4F9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9DD08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5EE"/>
    <w:rsid w:val="006A65FF"/>
    <w:rsid w:val="006B0D2C"/>
    <w:rsid w:val="006B1CC5"/>
    <w:rsid w:val="006B1EC0"/>
    <w:rsid w:val="006B27D4"/>
    <w:rsid w:val="006B42CD"/>
    <w:rsid w:val="006B4C5B"/>
    <w:rsid w:val="006B4D33"/>
    <w:rsid w:val="006B52B4"/>
    <w:rsid w:val="006B536D"/>
    <w:rsid w:val="006B5D7F"/>
    <w:rsid w:val="006B62B7"/>
    <w:rsid w:val="006B68FE"/>
    <w:rsid w:val="006B7F32"/>
    <w:rsid w:val="006C0279"/>
    <w:rsid w:val="006C132A"/>
    <w:rsid w:val="006C27CB"/>
    <w:rsid w:val="006C33DE"/>
    <w:rsid w:val="006C5235"/>
    <w:rsid w:val="006C59A4"/>
    <w:rsid w:val="006C5F99"/>
    <w:rsid w:val="006C615F"/>
    <w:rsid w:val="006C6E56"/>
    <w:rsid w:val="006C8245"/>
    <w:rsid w:val="006D07A4"/>
    <w:rsid w:val="006D0882"/>
    <w:rsid w:val="006D09BC"/>
    <w:rsid w:val="006D1926"/>
    <w:rsid w:val="006D26C8"/>
    <w:rsid w:val="006D2865"/>
    <w:rsid w:val="006D28A9"/>
    <w:rsid w:val="006D2CC2"/>
    <w:rsid w:val="006D6091"/>
    <w:rsid w:val="006D64C5"/>
    <w:rsid w:val="006E0F64"/>
    <w:rsid w:val="006E14B5"/>
    <w:rsid w:val="006E1BBB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2D56"/>
    <w:rsid w:val="006F30D6"/>
    <w:rsid w:val="006F36F3"/>
    <w:rsid w:val="006F48A1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331"/>
    <w:rsid w:val="0070299E"/>
    <w:rsid w:val="007035AB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33C"/>
    <w:rsid w:val="00720483"/>
    <w:rsid w:val="007217FC"/>
    <w:rsid w:val="0072247D"/>
    <w:rsid w:val="00722BE7"/>
    <w:rsid w:val="0072432D"/>
    <w:rsid w:val="007246C9"/>
    <w:rsid w:val="00725EC6"/>
    <w:rsid w:val="00727BC9"/>
    <w:rsid w:val="00727C94"/>
    <w:rsid w:val="00730BF4"/>
    <w:rsid w:val="00730C54"/>
    <w:rsid w:val="00731AC6"/>
    <w:rsid w:val="00732C65"/>
    <w:rsid w:val="0073434B"/>
    <w:rsid w:val="00735079"/>
    <w:rsid w:val="00736CC5"/>
    <w:rsid w:val="00740CF5"/>
    <w:rsid w:val="00742814"/>
    <w:rsid w:val="0074382A"/>
    <w:rsid w:val="007439E0"/>
    <w:rsid w:val="00745294"/>
    <w:rsid w:val="0074598E"/>
    <w:rsid w:val="0074602A"/>
    <w:rsid w:val="0074662D"/>
    <w:rsid w:val="00747193"/>
    <w:rsid w:val="007472FD"/>
    <w:rsid w:val="0075072F"/>
    <w:rsid w:val="00750C48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7FF"/>
    <w:rsid w:val="007608FD"/>
    <w:rsid w:val="00760E4E"/>
    <w:rsid w:val="00763828"/>
    <w:rsid w:val="00763EC9"/>
    <w:rsid w:val="00763F6D"/>
    <w:rsid w:val="00764867"/>
    <w:rsid w:val="0076499B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2020"/>
    <w:rsid w:val="00773967"/>
    <w:rsid w:val="00773B0D"/>
    <w:rsid w:val="007748EB"/>
    <w:rsid w:val="00775210"/>
    <w:rsid w:val="00775274"/>
    <w:rsid w:val="0077529E"/>
    <w:rsid w:val="00775BC2"/>
    <w:rsid w:val="00777AF2"/>
    <w:rsid w:val="0078031F"/>
    <w:rsid w:val="007809F7"/>
    <w:rsid w:val="00780BF5"/>
    <w:rsid w:val="00780C92"/>
    <w:rsid w:val="0078157F"/>
    <w:rsid w:val="007818A9"/>
    <w:rsid w:val="007818E8"/>
    <w:rsid w:val="00781F0D"/>
    <w:rsid w:val="007829D4"/>
    <w:rsid w:val="00782D21"/>
    <w:rsid w:val="00783E2F"/>
    <w:rsid w:val="00785829"/>
    <w:rsid w:val="00790471"/>
    <w:rsid w:val="00790AA8"/>
    <w:rsid w:val="007916F8"/>
    <w:rsid w:val="00793A2E"/>
    <w:rsid w:val="0079448B"/>
    <w:rsid w:val="007954D2"/>
    <w:rsid w:val="0079571A"/>
    <w:rsid w:val="00795B06"/>
    <w:rsid w:val="00795EAB"/>
    <w:rsid w:val="007968E6"/>
    <w:rsid w:val="00796EFE"/>
    <w:rsid w:val="0079790C"/>
    <w:rsid w:val="007A0679"/>
    <w:rsid w:val="007A0B68"/>
    <w:rsid w:val="007A0D01"/>
    <w:rsid w:val="007A0EAE"/>
    <w:rsid w:val="007A0ED9"/>
    <w:rsid w:val="007A2B5B"/>
    <w:rsid w:val="007A3177"/>
    <w:rsid w:val="007A3E6C"/>
    <w:rsid w:val="007A4EF0"/>
    <w:rsid w:val="007A59E0"/>
    <w:rsid w:val="007A5B68"/>
    <w:rsid w:val="007A6371"/>
    <w:rsid w:val="007A6C5A"/>
    <w:rsid w:val="007A6CA2"/>
    <w:rsid w:val="007B24C2"/>
    <w:rsid w:val="007B3D37"/>
    <w:rsid w:val="007B41A6"/>
    <w:rsid w:val="007B4E2C"/>
    <w:rsid w:val="007B6C17"/>
    <w:rsid w:val="007B6CB5"/>
    <w:rsid w:val="007B78B8"/>
    <w:rsid w:val="007C0A7B"/>
    <w:rsid w:val="007C2B15"/>
    <w:rsid w:val="007C4723"/>
    <w:rsid w:val="007C4C9A"/>
    <w:rsid w:val="007C56F8"/>
    <w:rsid w:val="007C5A6D"/>
    <w:rsid w:val="007C5A7E"/>
    <w:rsid w:val="007C62C7"/>
    <w:rsid w:val="007C691A"/>
    <w:rsid w:val="007C6B03"/>
    <w:rsid w:val="007C71A0"/>
    <w:rsid w:val="007C73C6"/>
    <w:rsid w:val="007C75BD"/>
    <w:rsid w:val="007C772E"/>
    <w:rsid w:val="007D04D1"/>
    <w:rsid w:val="007D0706"/>
    <w:rsid w:val="007D13EE"/>
    <w:rsid w:val="007D30E6"/>
    <w:rsid w:val="007D377D"/>
    <w:rsid w:val="007D535E"/>
    <w:rsid w:val="007D7E9F"/>
    <w:rsid w:val="007E0115"/>
    <w:rsid w:val="007E1031"/>
    <w:rsid w:val="007E148F"/>
    <w:rsid w:val="007E15F5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764"/>
    <w:rsid w:val="007E4A54"/>
    <w:rsid w:val="007E4C14"/>
    <w:rsid w:val="007E4EF4"/>
    <w:rsid w:val="007E5398"/>
    <w:rsid w:val="007E6290"/>
    <w:rsid w:val="007E70EB"/>
    <w:rsid w:val="007E787D"/>
    <w:rsid w:val="007F0716"/>
    <w:rsid w:val="007F0997"/>
    <w:rsid w:val="007F2804"/>
    <w:rsid w:val="007F2906"/>
    <w:rsid w:val="007F2A10"/>
    <w:rsid w:val="007F369A"/>
    <w:rsid w:val="007F3DB0"/>
    <w:rsid w:val="007F40E3"/>
    <w:rsid w:val="007F57ED"/>
    <w:rsid w:val="007F6308"/>
    <w:rsid w:val="007F79DE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2B"/>
    <w:rsid w:val="0080729D"/>
    <w:rsid w:val="00807AA3"/>
    <w:rsid w:val="008104E9"/>
    <w:rsid w:val="008107A7"/>
    <w:rsid w:val="0081085D"/>
    <w:rsid w:val="00810957"/>
    <w:rsid w:val="00810B7E"/>
    <w:rsid w:val="00810D56"/>
    <w:rsid w:val="0081102B"/>
    <w:rsid w:val="00812951"/>
    <w:rsid w:val="008129FC"/>
    <w:rsid w:val="0081369C"/>
    <w:rsid w:val="00813D30"/>
    <w:rsid w:val="00814BB0"/>
    <w:rsid w:val="00814CB0"/>
    <w:rsid w:val="008163DB"/>
    <w:rsid w:val="008164B3"/>
    <w:rsid w:val="008170ED"/>
    <w:rsid w:val="00817B86"/>
    <w:rsid w:val="00820410"/>
    <w:rsid w:val="00820656"/>
    <w:rsid w:val="00821A56"/>
    <w:rsid w:val="00821B58"/>
    <w:rsid w:val="008220CF"/>
    <w:rsid w:val="00823B05"/>
    <w:rsid w:val="00823CFF"/>
    <w:rsid w:val="00825515"/>
    <w:rsid w:val="008262E7"/>
    <w:rsid w:val="00827A90"/>
    <w:rsid w:val="008309B3"/>
    <w:rsid w:val="0083280D"/>
    <w:rsid w:val="00832D28"/>
    <w:rsid w:val="00833AE5"/>
    <w:rsid w:val="00834140"/>
    <w:rsid w:val="00834941"/>
    <w:rsid w:val="008349C5"/>
    <w:rsid w:val="00834EF5"/>
    <w:rsid w:val="008351A3"/>
    <w:rsid w:val="00837617"/>
    <w:rsid w:val="00840928"/>
    <w:rsid w:val="00840A2D"/>
    <w:rsid w:val="00842250"/>
    <w:rsid w:val="008425EC"/>
    <w:rsid w:val="00842D23"/>
    <w:rsid w:val="00843729"/>
    <w:rsid w:val="00843C58"/>
    <w:rsid w:val="008467B6"/>
    <w:rsid w:val="008469E2"/>
    <w:rsid w:val="00850CBC"/>
    <w:rsid w:val="0085127B"/>
    <w:rsid w:val="008514B6"/>
    <w:rsid w:val="00851B90"/>
    <w:rsid w:val="008529AF"/>
    <w:rsid w:val="00853009"/>
    <w:rsid w:val="008534DB"/>
    <w:rsid w:val="008534E7"/>
    <w:rsid w:val="00853CB4"/>
    <w:rsid w:val="008540A8"/>
    <w:rsid w:val="00854D8B"/>
    <w:rsid w:val="008553DF"/>
    <w:rsid w:val="00855450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35F1"/>
    <w:rsid w:val="00863D3A"/>
    <w:rsid w:val="00865692"/>
    <w:rsid w:val="00865992"/>
    <w:rsid w:val="00865B29"/>
    <w:rsid w:val="00866496"/>
    <w:rsid w:val="008665C4"/>
    <w:rsid w:val="008669D9"/>
    <w:rsid w:val="00870165"/>
    <w:rsid w:val="0087018D"/>
    <w:rsid w:val="00870A06"/>
    <w:rsid w:val="00870E24"/>
    <w:rsid w:val="008711CC"/>
    <w:rsid w:val="008727EC"/>
    <w:rsid w:val="00872B7B"/>
    <w:rsid w:val="008744DC"/>
    <w:rsid w:val="00874C41"/>
    <w:rsid w:val="00875646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164E"/>
    <w:rsid w:val="00882260"/>
    <w:rsid w:val="008832DC"/>
    <w:rsid w:val="0088347D"/>
    <w:rsid w:val="0088414C"/>
    <w:rsid w:val="0088493C"/>
    <w:rsid w:val="00884C38"/>
    <w:rsid w:val="008862C4"/>
    <w:rsid w:val="00886331"/>
    <w:rsid w:val="00886B57"/>
    <w:rsid w:val="00886EFE"/>
    <w:rsid w:val="00886FCD"/>
    <w:rsid w:val="00887918"/>
    <w:rsid w:val="00887BD8"/>
    <w:rsid w:val="00887C23"/>
    <w:rsid w:val="00887D54"/>
    <w:rsid w:val="00887FC0"/>
    <w:rsid w:val="00887FF5"/>
    <w:rsid w:val="00890AC8"/>
    <w:rsid w:val="008917E1"/>
    <w:rsid w:val="00892C76"/>
    <w:rsid w:val="00893679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1BB"/>
    <w:rsid w:val="008A5870"/>
    <w:rsid w:val="008A5AC2"/>
    <w:rsid w:val="008A5B00"/>
    <w:rsid w:val="008A6169"/>
    <w:rsid w:val="008A647F"/>
    <w:rsid w:val="008A733E"/>
    <w:rsid w:val="008A7726"/>
    <w:rsid w:val="008B09A9"/>
    <w:rsid w:val="008B0C8C"/>
    <w:rsid w:val="008B141C"/>
    <w:rsid w:val="008B1EE7"/>
    <w:rsid w:val="008B27DF"/>
    <w:rsid w:val="008B3236"/>
    <w:rsid w:val="008B3696"/>
    <w:rsid w:val="008B4C67"/>
    <w:rsid w:val="008B554E"/>
    <w:rsid w:val="008B5AC9"/>
    <w:rsid w:val="008B6987"/>
    <w:rsid w:val="008B7521"/>
    <w:rsid w:val="008B7532"/>
    <w:rsid w:val="008B7C0C"/>
    <w:rsid w:val="008C0AD5"/>
    <w:rsid w:val="008C1F1B"/>
    <w:rsid w:val="008C2D4D"/>
    <w:rsid w:val="008C2F1C"/>
    <w:rsid w:val="008C32C7"/>
    <w:rsid w:val="008C37D8"/>
    <w:rsid w:val="008C404E"/>
    <w:rsid w:val="008C4325"/>
    <w:rsid w:val="008C4911"/>
    <w:rsid w:val="008C51B0"/>
    <w:rsid w:val="008C5374"/>
    <w:rsid w:val="008C5C01"/>
    <w:rsid w:val="008C6034"/>
    <w:rsid w:val="008C62FC"/>
    <w:rsid w:val="008C6320"/>
    <w:rsid w:val="008C649C"/>
    <w:rsid w:val="008C676A"/>
    <w:rsid w:val="008C68DC"/>
    <w:rsid w:val="008C6ED7"/>
    <w:rsid w:val="008C791E"/>
    <w:rsid w:val="008C7DF7"/>
    <w:rsid w:val="008D1C58"/>
    <w:rsid w:val="008D2881"/>
    <w:rsid w:val="008D2918"/>
    <w:rsid w:val="008D4FD9"/>
    <w:rsid w:val="008D50C5"/>
    <w:rsid w:val="008D5364"/>
    <w:rsid w:val="008D56A2"/>
    <w:rsid w:val="008D5C6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7CE"/>
    <w:rsid w:val="008E5884"/>
    <w:rsid w:val="008E78D1"/>
    <w:rsid w:val="008F030B"/>
    <w:rsid w:val="008F0491"/>
    <w:rsid w:val="008F0DCA"/>
    <w:rsid w:val="008F1474"/>
    <w:rsid w:val="008F32C9"/>
    <w:rsid w:val="008F363A"/>
    <w:rsid w:val="008F37C0"/>
    <w:rsid w:val="008F3E3A"/>
    <w:rsid w:val="008F55E6"/>
    <w:rsid w:val="008F692B"/>
    <w:rsid w:val="008F6959"/>
    <w:rsid w:val="008F6E83"/>
    <w:rsid w:val="008F78E0"/>
    <w:rsid w:val="009001AB"/>
    <w:rsid w:val="00901097"/>
    <w:rsid w:val="009029CA"/>
    <w:rsid w:val="00902C41"/>
    <w:rsid w:val="00902F8F"/>
    <w:rsid w:val="00903398"/>
    <w:rsid w:val="0090345A"/>
    <w:rsid w:val="009039F7"/>
    <w:rsid w:val="009042D4"/>
    <w:rsid w:val="00905143"/>
    <w:rsid w:val="009068E6"/>
    <w:rsid w:val="00906CE0"/>
    <w:rsid w:val="00906E50"/>
    <w:rsid w:val="00910A53"/>
    <w:rsid w:val="00910AFE"/>
    <w:rsid w:val="00911652"/>
    <w:rsid w:val="00911687"/>
    <w:rsid w:val="009121F8"/>
    <w:rsid w:val="0091287C"/>
    <w:rsid w:val="0091340D"/>
    <w:rsid w:val="00914095"/>
    <w:rsid w:val="00914549"/>
    <w:rsid w:val="00914656"/>
    <w:rsid w:val="00914C4C"/>
    <w:rsid w:val="009161A9"/>
    <w:rsid w:val="00916481"/>
    <w:rsid w:val="00917C3B"/>
    <w:rsid w:val="00920733"/>
    <w:rsid w:val="00922138"/>
    <w:rsid w:val="009229AA"/>
    <w:rsid w:val="00922F02"/>
    <w:rsid w:val="00924A8B"/>
    <w:rsid w:val="009251C2"/>
    <w:rsid w:val="009264B7"/>
    <w:rsid w:val="009270F3"/>
    <w:rsid w:val="00927905"/>
    <w:rsid w:val="0093050D"/>
    <w:rsid w:val="00930E73"/>
    <w:rsid w:val="00931189"/>
    <w:rsid w:val="009313CB"/>
    <w:rsid w:val="00932028"/>
    <w:rsid w:val="00933234"/>
    <w:rsid w:val="0093327F"/>
    <w:rsid w:val="0093381A"/>
    <w:rsid w:val="00935687"/>
    <w:rsid w:val="00936B93"/>
    <w:rsid w:val="00942085"/>
    <w:rsid w:val="0094300E"/>
    <w:rsid w:val="00943810"/>
    <w:rsid w:val="00943C5B"/>
    <w:rsid w:val="00944099"/>
    <w:rsid w:val="009443A2"/>
    <w:rsid w:val="00945487"/>
    <w:rsid w:val="00945D0F"/>
    <w:rsid w:val="00947030"/>
    <w:rsid w:val="0094710F"/>
    <w:rsid w:val="009477AD"/>
    <w:rsid w:val="00947848"/>
    <w:rsid w:val="00947E41"/>
    <w:rsid w:val="00950995"/>
    <w:rsid w:val="00951C2E"/>
    <w:rsid w:val="00952B83"/>
    <w:rsid w:val="00952C8B"/>
    <w:rsid w:val="00952E62"/>
    <w:rsid w:val="009537A3"/>
    <w:rsid w:val="00953A1D"/>
    <w:rsid w:val="00953EDA"/>
    <w:rsid w:val="009541E9"/>
    <w:rsid w:val="0095443A"/>
    <w:rsid w:val="00954DC4"/>
    <w:rsid w:val="00955A61"/>
    <w:rsid w:val="00955B83"/>
    <w:rsid w:val="00956C9D"/>
    <w:rsid w:val="00956F9C"/>
    <w:rsid w:val="009576B1"/>
    <w:rsid w:val="00960FE7"/>
    <w:rsid w:val="0096113A"/>
    <w:rsid w:val="00962324"/>
    <w:rsid w:val="00963BA0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7834"/>
    <w:rsid w:val="00967BCF"/>
    <w:rsid w:val="00970340"/>
    <w:rsid w:val="0097049F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617A"/>
    <w:rsid w:val="00976268"/>
    <w:rsid w:val="00976506"/>
    <w:rsid w:val="0097725B"/>
    <w:rsid w:val="009777EC"/>
    <w:rsid w:val="00977832"/>
    <w:rsid w:val="00980178"/>
    <w:rsid w:val="0098023E"/>
    <w:rsid w:val="009810FE"/>
    <w:rsid w:val="009811E6"/>
    <w:rsid w:val="009816BC"/>
    <w:rsid w:val="00981853"/>
    <w:rsid w:val="00982229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3F3"/>
    <w:rsid w:val="00991710"/>
    <w:rsid w:val="00991C8E"/>
    <w:rsid w:val="00994F16"/>
    <w:rsid w:val="00996BA5"/>
    <w:rsid w:val="00996EB9"/>
    <w:rsid w:val="00997DFB"/>
    <w:rsid w:val="00997ED3"/>
    <w:rsid w:val="009A0970"/>
    <w:rsid w:val="009A0CA5"/>
    <w:rsid w:val="009A1F88"/>
    <w:rsid w:val="009A245C"/>
    <w:rsid w:val="009A27FE"/>
    <w:rsid w:val="009A2B22"/>
    <w:rsid w:val="009A2DEA"/>
    <w:rsid w:val="009A376C"/>
    <w:rsid w:val="009A3F65"/>
    <w:rsid w:val="009A4448"/>
    <w:rsid w:val="009A48C4"/>
    <w:rsid w:val="009A5402"/>
    <w:rsid w:val="009A5CC6"/>
    <w:rsid w:val="009A646D"/>
    <w:rsid w:val="009A68B9"/>
    <w:rsid w:val="009A7281"/>
    <w:rsid w:val="009B11EF"/>
    <w:rsid w:val="009B28DA"/>
    <w:rsid w:val="009B2A76"/>
    <w:rsid w:val="009B3F1B"/>
    <w:rsid w:val="009B4BCA"/>
    <w:rsid w:val="009B4D55"/>
    <w:rsid w:val="009B541A"/>
    <w:rsid w:val="009B586D"/>
    <w:rsid w:val="009B60A6"/>
    <w:rsid w:val="009B6872"/>
    <w:rsid w:val="009B6C9D"/>
    <w:rsid w:val="009B7080"/>
    <w:rsid w:val="009B7169"/>
    <w:rsid w:val="009B71D5"/>
    <w:rsid w:val="009B77D6"/>
    <w:rsid w:val="009C017B"/>
    <w:rsid w:val="009C1E55"/>
    <w:rsid w:val="009C1F7C"/>
    <w:rsid w:val="009C442F"/>
    <w:rsid w:val="009C47F2"/>
    <w:rsid w:val="009C483D"/>
    <w:rsid w:val="009C55EA"/>
    <w:rsid w:val="009C5C10"/>
    <w:rsid w:val="009C68CC"/>
    <w:rsid w:val="009C73B0"/>
    <w:rsid w:val="009C7453"/>
    <w:rsid w:val="009D02BC"/>
    <w:rsid w:val="009D07BC"/>
    <w:rsid w:val="009D0A8C"/>
    <w:rsid w:val="009D1BEB"/>
    <w:rsid w:val="009D211F"/>
    <w:rsid w:val="009D2765"/>
    <w:rsid w:val="009D2CED"/>
    <w:rsid w:val="009D302C"/>
    <w:rsid w:val="009D4C0B"/>
    <w:rsid w:val="009D4CF3"/>
    <w:rsid w:val="009D4D0B"/>
    <w:rsid w:val="009D530B"/>
    <w:rsid w:val="009D5B92"/>
    <w:rsid w:val="009D644B"/>
    <w:rsid w:val="009D735F"/>
    <w:rsid w:val="009D76DE"/>
    <w:rsid w:val="009D7D77"/>
    <w:rsid w:val="009E035B"/>
    <w:rsid w:val="009E08F9"/>
    <w:rsid w:val="009E1F59"/>
    <w:rsid w:val="009E2D38"/>
    <w:rsid w:val="009E30A5"/>
    <w:rsid w:val="009E34FF"/>
    <w:rsid w:val="009E36D7"/>
    <w:rsid w:val="009E450E"/>
    <w:rsid w:val="009E50BC"/>
    <w:rsid w:val="009E5771"/>
    <w:rsid w:val="009E63EB"/>
    <w:rsid w:val="009E7528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5348"/>
    <w:rsid w:val="009F6267"/>
    <w:rsid w:val="009F6F45"/>
    <w:rsid w:val="009F78C1"/>
    <w:rsid w:val="00A00022"/>
    <w:rsid w:val="00A018F2"/>
    <w:rsid w:val="00A01A1A"/>
    <w:rsid w:val="00A030E5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471"/>
    <w:rsid w:val="00A05EA0"/>
    <w:rsid w:val="00A06FF8"/>
    <w:rsid w:val="00A073E5"/>
    <w:rsid w:val="00A07C38"/>
    <w:rsid w:val="00A1236E"/>
    <w:rsid w:val="00A134E2"/>
    <w:rsid w:val="00A13E17"/>
    <w:rsid w:val="00A13F80"/>
    <w:rsid w:val="00A1427E"/>
    <w:rsid w:val="00A142EF"/>
    <w:rsid w:val="00A151DD"/>
    <w:rsid w:val="00A15328"/>
    <w:rsid w:val="00A16D9E"/>
    <w:rsid w:val="00A176EA"/>
    <w:rsid w:val="00A17BFF"/>
    <w:rsid w:val="00A17C1D"/>
    <w:rsid w:val="00A21135"/>
    <w:rsid w:val="00A2207C"/>
    <w:rsid w:val="00A227C0"/>
    <w:rsid w:val="00A22A8A"/>
    <w:rsid w:val="00A22C8C"/>
    <w:rsid w:val="00A2364E"/>
    <w:rsid w:val="00A23C65"/>
    <w:rsid w:val="00A24DE9"/>
    <w:rsid w:val="00A273C0"/>
    <w:rsid w:val="00A277AC"/>
    <w:rsid w:val="00A278A6"/>
    <w:rsid w:val="00A3085C"/>
    <w:rsid w:val="00A308C2"/>
    <w:rsid w:val="00A35CF8"/>
    <w:rsid w:val="00A37294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CAD"/>
    <w:rsid w:val="00A52F92"/>
    <w:rsid w:val="00A52FB1"/>
    <w:rsid w:val="00A52FF8"/>
    <w:rsid w:val="00A53982"/>
    <w:rsid w:val="00A53DAA"/>
    <w:rsid w:val="00A54DAF"/>
    <w:rsid w:val="00A55092"/>
    <w:rsid w:val="00A553DC"/>
    <w:rsid w:val="00A55A67"/>
    <w:rsid w:val="00A56472"/>
    <w:rsid w:val="00A568AA"/>
    <w:rsid w:val="00A56CB0"/>
    <w:rsid w:val="00A579B9"/>
    <w:rsid w:val="00A57F86"/>
    <w:rsid w:val="00A604B8"/>
    <w:rsid w:val="00A61047"/>
    <w:rsid w:val="00A610BD"/>
    <w:rsid w:val="00A61AFE"/>
    <w:rsid w:val="00A61E8A"/>
    <w:rsid w:val="00A63266"/>
    <w:rsid w:val="00A632E0"/>
    <w:rsid w:val="00A63D08"/>
    <w:rsid w:val="00A64401"/>
    <w:rsid w:val="00A645A6"/>
    <w:rsid w:val="00A66C95"/>
    <w:rsid w:val="00A67BA2"/>
    <w:rsid w:val="00A67E16"/>
    <w:rsid w:val="00A71060"/>
    <w:rsid w:val="00A71DA3"/>
    <w:rsid w:val="00A7414C"/>
    <w:rsid w:val="00A74C64"/>
    <w:rsid w:val="00A75139"/>
    <w:rsid w:val="00A751F3"/>
    <w:rsid w:val="00A75D0E"/>
    <w:rsid w:val="00A76788"/>
    <w:rsid w:val="00A76DE4"/>
    <w:rsid w:val="00A77106"/>
    <w:rsid w:val="00A81170"/>
    <w:rsid w:val="00A81212"/>
    <w:rsid w:val="00A83311"/>
    <w:rsid w:val="00A83363"/>
    <w:rsid w:val="00A8398F"/>
    <w:rsid w:val="00A83BD7"/>
    <w:rsid w:val="00A84C90"/>
    <w:rsid w:val="00A8711D"/>
    <w:rsid w:val="00A9065B"/>
    <w:rsid w:val="00A91636"/>
    <w:rsid w:val="00A91D7E"/>
    <w:rsid w:val="00A923AB"/>
    <w:rsid w:val="00A92DCB"/>
    <w:rsid w:val="00A93385"/>
    <w:rsid w:val="00A945F3"/>
    <w:rsid w:val="00A95C56"/>
    <w:rsid w:val="00A95F21"/>
    <w:rsid w:val="00A96333"/>
    <w:rsid w:val="00A96B1D"/>
    <w:rsid w:val="00A96D03"/>
    <w:rsid w:val="00A96F3E"/>
    <w:rsid w:val="00A97334"/>
    <w:rsid w:val="00A97755"/>
    <w:rsid w:val="00AA0153"/>
    <w:rsid w:val="00AA0571"/>
    <w:rsid w:val="00AA0E9D"/>
    <w:rsid w:val="00AA210B"/>
    <w:rsid w:val="00AA2486"/>
    <w:rsid w:val="00AA2C13"/>
    <w:rsid w:val="00AA2D60"/>
    <w:rsid w:val="00AA2FBA"/>
    <w:rsid w:val="00AA3322"/>
    <w:rsid w:val="00AA4248"/>
    <w:rsid w:val="00AA4C3C"/>
    <w:rsid w:val="00AA7A48"/>
    <w:rsid w:val="00AB01CF"/>
    <w:rsid w:val="00AB0D9D"/>
    <w:rsid w:val="00AB10A1"/>
    <w:rsid w:val="00AB15DF"/>
    <w:rsid w:val="00AB1A43"/>
    <w:rsid w:val="00AB1E22"/>
    <w:rsid w:val="00AB2C41"/>
    <w:rsid w:val="00AB2F06"/>
    <w:rsid w:val="00AB5215"/>
    <w:rsid w:val="00AB6344"/>
    <w:rsid w:val="00AB764A"/>
    <w:rsid w:val="00AB7B68"/>
    <w:rsid w:val="00AB7BFA"/>
    <w:rsid w:val="00AC2477"/>
    <w:rsid w:val="00AC2DC9"/>
    <w:rsid w:val="00AC2E0B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957"/>
    <w:rsid w:val="00AD0B6F"/>
    <w:rsid w:val="00AD0B82"/>
    <w:rsid w:val="00AD1DBF"/>
    <w:rsid w:val="00AD22F2"/>
    <w:rsid w:val="00AD38CA"/>
    <w:rsid w:val="00AD3ADC"/>
    <w:rsid w:val="00AD4266"/>
    <w:rsid w:val="00AD43DA"/>
    <w:rsid w:val="00AD4DA2"/>
    <w:rsid w:val="00AD54C1"/>
    <w:rsid w:val="00AD5F67"/>
    <w:rsid w:val="00AD5FFF"/>
    <w:rsid w:val="00AD78F2"/>
    <w:rsid w:val="00AD7B79"/>
    <w:rsid w:val="00AE0419"/>
    <w:rsid w:val="00AE094E"/>
    <w:rsid w:val="00AE0A68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28"/>
    <w:rsid w:val="00AF76D7"/>
    <w:rsid w:val="00B0023A"/>
    <w:rsid w:val="00B00373"/>
    <w:rsid w:val="00B0099B"/>
    <w:rsid w:val="00B009E6"/>
    <w:rsid w:val="00B01817"/>
    <w:rsid w:val="00B01AAF"/>
    <w:rsid w:val="00B020B6"/>
    <w:rsid w:val="00B0220D"/>
    <w:rsid w:val="00B0363C"/>
    <w:rsid w:val="00B0404D"/>
    <w:rsid w:val="00B045B9"/>
    <w:rsid w:val="00B04A92"/>
    <w:rsid w:val="00B05892"/>
    <w:rsid w:val="00B06646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25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B35"/>
    <w:rsid w:val="00B21F47"/>
    <w:rsid w:val="00B225B8"/>
    <w:rsid w:val="00B229CA"/>
    <w:rsid w:val="00B22CAE"/>
    <w:rsid w:val="00B245B5"/>
    <w:rsid w:val="00B246E7"/>
    <w:rsid w:val="00B25363"/>
    <w:rsid w:val="00B26545"/>
    <w:rsid w:val="00B26FAD"/>
    <w:rsid w:val="00B316AC"/>
    <w:rsid w:val="00B327A6"/>
    <w:rsid w:val="00B32E70"/>
    <w:rsid w:val="00B33888"/>
    <w:rsid w:val="00B33B1E"/>
    <w:rsid w:val="00B33B77"/>
    <w:rsid w:val="00B33F9E"/>
    <w:rsid w:val="00B35B0B"/>
    <w:rsid w:val="00B36502"/>
    <w:rsid w:val="00B3699A"/>
    <w:rsid w:val="00B36A28"/>
    <w:rsid w:val="00B37B2E"/>
    <w:rsid w:val="00B4037F"/>
    <w:rsid w:val="00B404C3"/>
    <w:rsid w:val="00B40970"/>
    <w:rsid w:val="00B40EA7"/>
    <w:rsid w:val="00B410F8"/>
    <w:rsid w:val="00B423D9"/>
    <w:rsid w:val="00B43E10"/>
    <w:rsid w:val="00B43F2B"/>
    <w:rsid w:val="00B4479E"/>
    <w:rsid w:val="00B44B76"/>
    <w:rsid w:val="00B4593A"/>
    <w:rsid w:val="00B465BC"/>
    <w:rsid w:val="00B46934"/>
    <w:rsid w:val="00B46D48"/>
    <w:rsid w:val="00B501F3"/>
    <w:rsid w:val="00B50435"/>
    <w:rsid w:val="00B50BBF"/>
    <w:rsid w:val="00B520CA"/>
    <w:rsid w:val="00B5332F"/>
    <w:rsid w:val="00B534F7"/>
    <w:rsid w:val="00B53813"/>
    <w:rsid w:val="00B53968"/>
    <w:rsid w:val="00B54D8B"/>
    <w:rsid w:val="00B55EF1"/>
    <w:rsid w:val="00B563E8"/>
    <w:rsid w:val="00B57E1C"/>
    <w:rsid w:val="00B600B3"/>
    <w:rsid w:val="00B6026B"/>
    <w:rsid w:val="00B619CB"/>
    <w:rsid w:val="00B61B35"/>
    <w:rsid w:val="00B62421"/>
    <w:rsid w:val="00B63030"/>
    <w:rsid w:val="00B63046"/>
    <w:rsid w:val="00B63054"/>
    <w:rsid w:val="00B63A81"/>
    <w:rsid w:val="00B642FB"/>
    <w:rsid w:val="00B64DBA"/>
    <w:rsid w:val="00B6739B"/>
    <w:rsid w:val="00B71310"/>
    <w:rsid w:val="00B732C1"/>
    <w:rsid w:val="00B748D1"/>
    <w:rsid w:val="00B7766E"/>
    <w:rsid w:val="00B77806"/>
    <w:rsid w:val="00B77961"/>
    <w:rsid w:val="00B80463"/>
    <w:rsid w:val="00B8109E"/>
    <w:rsid w:val="00B810C7"/>
    <w:rsid w:val="00B818EC"/>
    <w:rsid w:val="00B854E6"/>
    <w:rsid w:val="00B85A8B"/>
    <w:rsid w:val="00B85DBB"/>
    <w:rsid w:val="00B87276"/>
    <w:rsid w:val="00B87579"/>
    <w:rsid w:val="00B879B2"/>
    <w:rsid w:val="00B90066"/>
    <w:rsid w:val="00B91524"/>
    <w:rsid w:val="00B91F61"/>
    <w:rsid w:val="00B94BC2"/>
    <w:rsid w:val="00B95565"/>
    <w:rsid w:val="00B95803"/>
    <w:rsid w:val="00B96A8C"/>
    <w:rsid w:val="00B978F7"/>
    <w:rsid w:val="00B97AE2"/>
    <w:rsid w:val="00BA0261"/>
    <w:rsid w:val="00BA069A"/>
    <w:rsid w:val="00BA0F7E"/>
    <w:rsid w:val="00BA1BAB"/>
    <w:rsid w:val="00BA4364"/>
    <w:rsid w:val="00BA437A"/>
    <w:rsid w:val="00BA458C"/>
    <w:rsid w:val="00BA5B1F"/>
    <w:rsid w:val="00BA5E9F"/>
    <w:rsid w:val="00BA62D7"/>
    <w:rsid w:val="00BB05EB"/>
    <w:rsid w:val="00BB0E37"/>
    <w:rsid w:val="00BB2149"/>
    <w:rsid w:val="00BB3FE5"/>
    <w:rsid w:val="00BB4189"/>
    <w:rsid w:val="00BB4274"/>
    <w:rsid w:val="00BB447E"/>
    <w:rsid w:val="00BB5A74"/>
    <w:rsid w:val="00BB79F6"/>
    <w:rsid w:val="00BB7D7B"/>
    <w:rsid w:val="00BC135C"/>
    <w:rsid w:val="00BC1556"/>
    <w:rsid w:val="00BC2867"/>
    <w:rsid w:val="00BC2FC6"/>
    <w:rsid w:val="00BC427F"/>
    <w:rsid w:val="00BC4669"/>
    <w:rsid w:val="00BC484C"/>
    <w:rsid w:val="00BC4C40"/>
    <w:rsid w:val="00BC50C0"/>
    <w:rsid w:val="00BC56BC"/>
    <w:rsid w:val="00BC5A04"/>
    <w:rsid w:val="00BC7722"/>
    <w:rsid w:val="00BC7F05"/>
    <w:rsid w:val="00BD1460"/>
    <w:rsid w:val="00BD295F"/>
    <w:rsid w:val="00BD29E4"/>
    <w:rsid w:val="00BD3515"/>
    <w:rsid w:val="00BD3B1E"/>
    <w:rsid w:val="00BD4ED4"/>
    <w:rsid w:val="00BD52C3"/>
    <w:rsid w:val="00BD5319"/>
    <w:rsid w:val="00BD6073"/>
    <w:rsid w:val="00BD61B2"/>
    <w:rsid w:val="00BD6514"/>
    <w:rsid w:val="00BD74C9"/>
    <w:rsid w:val="00BE03C1"/>
    <w:rsid w:val="00BE0AE5"/>
    <w:rsid w:val="00BE1688"/>
    <w:rsid w:val="00BE2525"/>
    <w:rsid w:val="00BE25A7"/>
    <w:rsid w:val="00BE26E9"/>
    <w:rsid w:val="00BE3951"/>
    <w:rsid w:val="00BE3954"/>
    <w:rsid w:val="00BE3C75"/>
    <w:rsid w:val="00BE4738"/>
    <w:rsid w:val="00BE4BA3"/>
    <w:rsid w:val="00BE54D1"/>
    <w:rsid w:val="00BE5AC5"/>
    <w:rsid w:val="00BE5E78"/>
    <w:rsid w:val="00BE7A24"/>
    <w:rsid w:val="00BE7BEC"/>
    <w:rsid w:val="00BF0CAC"/>
    <w:rsid w:val="00BF0E03"/>
    <w:rsid w:val="00BF0EB3"/>
    <w:rsid w:val="00BF1215"/>
    <w:rsid w:val="00BF25BE"/>
    <w:rsid w:val="00BF295D"/>
    <w:rsid w:val="00BF2DB3"/>
    <w:rsid w:val="00BF2DF3"/>
    <w:rsid w:val="00BF4982"/>
    <w:rsid w:val="00BF4A82"/>
    <w:rsid w:val="00BF4D40"/>
    <w:rsid w:val="00BF4F6B"/>
    <w:rsid w:val="00BF50C4"/>
    <w:rsid w:val="00BF5944"/>
    <w:rsid w:val="00BF6935"/>
    <w:rsid w:val="00C00679"/>
    <w:rsid w:val="00C01613"/>
    <w:rsid w:val="00C01BC6"/>
    <w:rsid w:val="00C01F9D"/>
    <w:rsid w:val="00C03180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C5A"/>
    <w:rsid w:val="00C13D73"/>
    <w:rsid w:val="00C13DE5"/>
    <w:rsid w:val="00C13FEE"/>
    <w:rsid w:val="00C15543"/>
    <w:rsid w:val="00C15E2B"/>
    <w:rsid w:val="00C16555"/>
    <w:rsid w:val="00C16687"/>
    <w:rsid w:val="00C17B79"/>
    <w:rsid w:val="00C17F17"/>
    <w:rsid w:val="00C201EF"/>
    <w:rsid w:val="00C2093C"/>
    <w:rsid w:val="00C210E3"/>
    <w:rsid w:val="00C2155F"/>
    <w:rsid w:val="00C21A8B"/>
    <w:rsid w:val="00C21AB9"/>
    <w:rsid w:val="00C2209C"/>
    <w:rsid w:val="00C233C9"/>
    <w:rsid w:val="00C23854"/>
    <w:rsid w:val="00C2385C"/>
    <w:rsid w:val="00C260FA"/>
    <w:rsid w:val="00C26530"/>
    <w:rsid w:val="00C2693B"/>
    <w:rsid w:val="00C27738"/>
    <w:rsid w:val="00C300B2"/>
    <w:rsid w:val="00C30153"/>
    <w:rsid w:val="00C30434"/>
    <w:rsid w:val="00C31009"/>
    <w:rsid w:val="00C3240F"/>
    <w:rsid w:val="00C325C3"/>
    <w:rsid w:val="00C34707"/>
    <w:rsid w:val="00C34E8A"/>
    <w:rsid w:val="00C34FFC"/>
    <w:rsid w:val="00C35035"/>
    <w:rsid w:val="00C36DA5"/>
    <w:rsid w:val="00C371F6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4D8D"/>
    <w:rsid w:val="00C46649"/>
    <w:rsid w:val="00C46A0C"/>
    <w:rsid w:val="00C46C2A"/>
    <w:rsid w:val="00C46EE1"/>
    <w:rsid w:val="00C47A83"/>
    <w:rsid w:val="00C5089A"/>
    <w:rsid w:val="00C50F2F"/>
    <w:rsid w:val="00C51E6E"/>
    <w:rsid w:val="00C52063"/>
    <w:rsid w:val="00C53E73"/>
    <w:rsid w:val="00C5472E"/>
    <w:rsid w:val="00C552CB"/>
    <w:rsid w:val="00C55FAD"/>
    <w:rsid w:val="00C56922"/>
    <w:rsid w:val="00C57B50"/>
    <w:rsid w:val="00C601A4"/>
    <w:rsid w:val="00C62C72"/>
    <w:rsid w:val="00C64BB2"/>
    <w:rsid w:val="00C65941"/>
    <w:rsid w:val="00C66A1E"/>
    <w:rsid w:val="00C67115"/>
    <w:rsid w:val="00C6743F"/>
    <w:rsid w:val="00C67F0D"/>
    <w:rsid w:val="00C70D9D"/>
    <w:rsid w:val="00C72E77"/>
    <w:rsid w:val="00C765F6"/>
    <w:rsid w:val="00C76D88"/>
    <w:rsid w:val="00C80C51"/>
    <w:rsid w:val="00C80ED9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8747E"/>
    <w:rsid w:val="00C9047A"/>
    <w:rsid w:val="00C915FA"/>
    <w:rsid w:val="00C93B95"/>
    <w:rsid w:val="00C93E30"/>
    <w:rsid w:val="00C955DA"/>
    <w:rsid w:val="00C96234"/>
    <w:rsid w:val="00C97803"/>
    <w:rsid w:val="00C97E01"/>
    <w:rsid w:val="00CA0781"/>
    <w:rsid w:val="00CA09F7"/>
    <w:rsid w:val="00CA1020"/>
    <w:rsid w:val="00CA15D8"/>
    <w:rsid w:val="00CA32F9"/>
    <w:rsid w:val="00CA372B"/>
    <w:rsid w:val="00CA4359"/>
    <w:rsid w:val="00CA4913"/>
    <w:rsid w:val="00CA4CAF"/>
    <w:rsid w:val="00CA4D0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C1303"/>
    <w:rsid w:val="00CC13FE"/>
    <w:rsid w:val="00CC1653"/>
    <w:rsid w:val="00CC45C9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515"/>
    <w:rsid w:val="00CD066E"/>
    <w:rsid w:val="00CD074B"/>
    <w:rsid w:val="00CD13CF"/>
    <w:rsid w:val="00CD1D17"/>
    <w:rsid w:val="00CD318D"/>
    <w:rsid w:val="00CD4785"/>
    <w:rsid w:val="00CD4C9E"/>
    <w:rsid w:val="00CD6751"/>
    <w:rsid w:val="00CD757D"/>
    <w:rsid w:val="00CD7817"/>
    <w:rsid w:val="00CD79E9"/>
    <w:rsid w:val="00CD7EA0"/>
    <w:rsid w:val="00CE1550"/>
    <w:rsid w:val="00CE2107"/>
    <w:rsid w:val="00CE21AA"/>
    <w:rsid w:val="00CE3C92"/>
    <w:rsid w:val="00CE414C"/>
    <w:rsid w:val="00CE586D"/>
    <w:rsid w:val="00CE59C7"/>
    <w:rsid w:val="00CE5C59"/>
    <w:rsid w:val="00CE5F77"/>
    <w:rsid w:val="00CE63B4"/>
    <w:rsid w:val="00CE727B"/>
    <w:rsid w:val="00CE749F"/>
    <w:rsid w:val="00CE7798"/>
    <w:rsid w:val="00CF0371"/>
    <w:rsid w:val="00CF1338"/>
    <w:rsid w:val="00CF16FA"/>
    <w:rsid w:val="00CF1DE1"/>
    <w:rsid w:val="00CF26C1"/>
    <w:rsid w:val="00CF3B1C"/>
    <w:rsid w:val="00CF4235"/>
    <w:rsid w:val="00CF572C"/>
    <w:rsid w:val="00CF5A79"/>
    <w:rsid w:val="00CF661A"/>
    <w:rsid w:val="00CF7209"/>
    <w:rsid w:val="00CF74BA"/>
    <w:rsid w:val="00CF77EA"/>
    <w:rsid w:val="00CF7FFB"/>
    <w:rsid w:val="00D00B75"/>
    <w:rsid w:val="00D01125"/>
    <w:rsid w:val="00D02A37"/>
    <w:rsid w:val="00D04BF3"/>
    <w:rsid w:val="00D05C42"/>
    <w:rsid w:val="00D06110"/>
    <w:rsid w:val="00D06117"/>
    <w:rsid w:val="00D06F28"/>
    <w:rsid w:val="00D071EA"/>
    <w:rsid w:val="00D073C0"/>
    <w:rsid w:val="00D0791B"/>
    <w:rsid w:val="00D07CAF"/>
    <w:rsid w:val="00D10362"/>
    <w:rsid w:val="00D11F94"/>
    <w:rsid w:val="00D125EA"/>
    <w:rsid w:val="00D13440"/>
    <w:rsid w:val="00D14171"/>
    <w:rsid w:val="00D142E6"/>
    <w:rsid w:val="00D14AEA"/>
    <w:rsid w:val="00D15B01"/>
    <w:rsid w:val="00D1639C"/>
    <w:rsid w:val="00D169F5"/>
    <w:rsid w:val="00D20248"/>
    <w:rsid w:val="00D206EA"/>
    <w:rsid w:val="00D2125B"/>
    <w:rsid w:val="00D21463"/>
    <w:rsid w:val="00D214E9"/>
    <w:rsid w:val="00D21984"/>
    <w:rsid w:val="00D22032"/>
    <w:rsid w:val="00D25441"/>
    <w:rsid w:val="00D276E8"/>
    <w:rsid w:val="00D27F63"/>
    <w:rsid w:val="00D304AD"/>
    <w:rsid w:val="00D30B06"/>
    <w:rsid w:val="00D30BD8"/>
    <w:rsid w:val="00D30D45"/>
    <w:rsid w:val="00D31482"/>
    <w:rsid w:val="00D329BD"/>
    <w:rsid w:val="00D32BED"/>
    <w:rsid w:val="00D32C92"/>
    <w:rsid w:val="00D3311A"/>
    <w:rsid w:val="00D33E43"/>
    <w:rsid w:val="00D34008"/>
    <w:rsid w:val="00D34701"/>
    <w:rsid w:val="00D35321"/>
    <w:rsid w:val="00D36B23"/>
    <w:rsid w:val="00D43E15"/>
    <w:rsid w:val="00D4464D"/>
    <w:rsid w:val="00D44845"/>
    <w:rsid w:val="00D458EB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5B1"/>
    <w:rsid w:val="00D647D3"/>
    <w:rsid w:val="00D65F96"/>
    <w:rsid w:val="00D66A61"/>
    <w:rsid w:val="00D66AA2"/>
    <w:rsid w:val="00D6727E"/>
    <w:rsid w:val="00D6775D"/>
    <w:rsid w:val="00D71740"/>
    <w:rsid w:val="00D71D21"/>
    <w:rsid w:val="00D73E66"/>
    <w:rsid w:val="00D74CD3"/>
    <w:rsid w:val="00D7544E"/>
    <w:rsid w:val="00D76038"/>
    <w:rsid w:val="00D77091"/>
    <w:rsid w:val="00D775E2"/>
    <w:rsid w:val="00D7769C"/>
    <w:rsid w:val="00D787EE"/>
    <w:rsid w:val="00D807BC"/>
    <w:rsid w:val="00D80E07"/>
    <w:rsid w:val="00D81AAE"/>
    <w:rsid w:val="00D82A22"/>
    <w:rsid w:val="00D83769"/>
    <w:rsid w:val="00D83900"/>
    <w:rsid w:val="00D83DAD"/>
    <w:rsid w:val="00D84012"/>
    <w:rsid w:val="00D846EC"/>
    <w:rsid w:val="00D8540C"/>
    <w:rsid w:val="00D867D3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6E66"/>
    <w:rsid w:val="00D978B5"/>
    <w:rsid w:val="00D97C28"/>
    <w:rsid w:val="00DA0467"/>
    <w:rsid w:val="00DA0533"/>
    <w:rsid w:val="00DA0B90"/>
    <w:rsid w:val="00DA1DF7"/>
    <w:rsid w:val="00DA31F5"/>
    <w:rsid w:val="00DA36E8"/>
    <w:rsid w:val="00DA40AB"/>
    <w:rsid w:val="00DA4906"/>
    <w:rsid w:val="00DA5D85"/>
    <w:rsid w:val="00DA6DFD"/>
    <w:rsid w:val="00DB020B"/>
    <w:rsid w:val="00DB0E26"/>
    <w:rsid w:val="00DB1DEE"/>
    <w:rsid w:val="00DB2217"/>
    <w:rsid w:val="00DB2323"/>
    <w:rsid w:val="00DB305A"/>
    <w:rsid w:val="00DB3423"/>
    <w:rsid w:val="00DB43F1"/>
    <w:rsid w:val="00DB56CC"/>
    <w:rsid w:val="00DB58E8"/>
    <w:rsid w:val="00DB618F"/>
    <w:rsid w:val="00DB6484"/>
    <w:rsid w:val="00DB6627"/>
    <w:rsid w:val="00DB7143"/>
    <w:rsid w:val="00DB75BD"/>
    <w:rsid w:val="00DB7647"/>
    <w:rsid w:val="00DB769B"/>
    <w:rsid w:val="00DC16D6"/>
    <w:rsid w:val="00DC18ED"/>
    <w:rsid w:val="00DC2884"/>
    <w:rsid w:val="00DC3C62"/>
    <w:rsid w:val="00DC4A10"/>
    <w:rsid w:val="00DC4EB3"/>
    <w:rsid w:val="00DC5340"/>
    <w:rsid w:val="00DC5E4C"/>
    <w:rsid w:val="00DC62A6"/>
    <w:rsid w:val="00DC68C2"/>
    <w:rsid w:val="00DC7962"/>
    <w:rsid w:val="00DD03EF"/>
    <w:rsid w:val="00DD1162"/>
    <w:rsid w:val="00DD2218"/>
    <w:rsid w:val="00DD2AF6"/>
    <w:rsid w:val="00DD4C05"/>
    <w:rsid w:val="00DD58E8"/>
    <w:rsid w:val="00DD6742"/>
    <w:rsid w:val="00DD7F26"/>
    <w:rsid w:val="00DE079C"/>
    <w:rsid w:val="00DE0DBC"/>
    <w:rsid w:val="00DE1B1C"/>
    <w:rsid w:val="00DE2210"/>
    <w:rsid w:val="00DE2BBD"/>
    <w:rsid w:val="00DE2FCC"/>
    <w:rsid w:val="00DE331A"/>
    <w:rsid w:val="00DE3AA9"/>
    <w:rsid w:val="00DE410A"/>
    <w:rsid w:val="00DE577F"/>
    <w:rsid w:val="00DE5781"/>
    <w:rsid w:val="00DE6ADB"/>
    <w:rsid w:val="00DE7076"/>
    <w:rsid w:val="00DE7302"/>
    <w:rsid w:val="00DE7BA5"/>
    <w:rsid w:val="00DF095B"/>
    <w:rsid w:val="00DF0C44"/>
    <w:rsid w:val="00DF1093"/>
    <w:rsid w:val="00DF109D"/>
    <w:rsid w:val="00DF1563"/>
    <w:rsid w:val="00DF1EB2"/>
    <w:rsid w:val="00DF3EB2"/>
    <w:rsid w:val="00DF436F"/>
    <w:rsid w:val="00DF43DE"/>
    <w:rsid w:val="00DF4FE3"/>
    <w:rsid w:val="00DF5073"/>
    <w:rsid w:val="00DF5328"/>
    <w:rsid w:val="00DF623D"/>
    <w:rsid w:val="00DF63C6"/>
    <w:rsid w:val="00DF6C2E"/>
    <w:rsid w:val="00DF75C0"/>
    <w:rsid w:val="00DF7897"/>
    <w:rsid w:val="00DFD5D3"/>
    <w:rsid w:val="00E00E64"/>
    <w:rsid w:val="00E013CD"/>
    <w:rsid w:val="00E01974"/>
    <w:rsid w:val="00E02455"/>
    <w:rsid w:val="00E0253D"/>
    <w:rsid w:val="00E025D2"/>
    <w:rsid w:val="00E0350A"/>
    <w:rsid w:val="00E036FC"/>
    <w:rsid w:val="00E03865"/>
    <w:rsid w:val="00E042A4"/>
    <w:rsid w:val="00E05055"/>
    <w:rsid w:val="00E05DA4"/>
    <w:rsid w:val="00E05F29"/>
    <w:rsid w:val="00E0663A"/>
    <w:rsid w:val="00E0782F"/>
    <w:rsid w:val="00E1035C"/>
    <w:rsid w:val="00E106E4"/>
    <w:rsid w:val="00E10DAA"/>
    <w:rsid w:val="00E11B53"/>
    <w:rsid w:val="00E121A6"/>
    <w:rsid w:val="00E12D85"/>
    <w:rsid w:val="00E12E2F"/>
    <w:rsid w:val="00E132B4"/>
    <w:rsid w:val="00E14A36"/>
    <w:rsid w:val="00E153ED"/>
    <w:rsid w:val="00E164E5"/>
    <w:rsid w:val="00E168B0"/>
    <w:rsid w:val="00E16AF4"/>
    <w:rsid w:val="00E16B81"/>
    <w:rsid w:val="00E204EF"/>
    <w:rsid w:val="00E20BD9"/>
    <w:rsid w:val="00E217B5"/>
    <w:rsid w:val="00E2265E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5734"/>
    <w:rsid w:val="00E372EC"/>
    <w:rsid w:val="00E40CB6"/>
    <w:rsid w:val="00E42A2C"/>
    <w:rsid w:val="00E44BF8"/>
    <w:rsid w:val="00E44C51"/>
    <w:rsid w:val="00E4543C"/>
    <w:rsid w:val="00E4693B"/>
    <w:rsid w:val="00E46EAF"/>
    <w:rsid w:val="00E477BB"/>
    <w:rsid w:val="00E47E83"/>
    <w:rsid w:val="00E527CD"/>
    <w:rsid w:val="00E529E4"/>
    <w:rsid w:val="00E5454D"/>
    <w:rsid w:val="00E55A22"/>
    <w:rsid w:val="00E55A41"/>
    <w:rsid w:val="00E55AD0"/>
    <w:rsid w:val="00E562AC"/>
    <w:rsid w:val="00E61AD7"/>
    <w:rsid w:val="00E63AAF"/>
    <w:rsid w:val="00E6441A"/>
    <w:rsid w:val="00E64ED2"/>
    <w:rsid w:val="00E65B56"/>
    <w:rsid w:val="00E66BB3"/>
    <w:rsid w:val="00E671BC"/>
    <w:rsid w:val="00E70C97"/>
    <w:rsid w:val="00E73B25"/>
    <w:rsid w:val="00E7432B"/>
    <w:rsid w:val="00E74AD0"/>
    <w:rsid w:val="00E75C19"/>
    <w:rsid w:val="00E7638D"/>
    <w:rsid w:val="00E76711"/>
    <w:rsid w:val="00E77D1B"/>
    <w:rsid w:val="00E77DD8"/>
    <w:rsid w:val="00E80917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7085"/>
    <w:rsid w:val="00E8736C"/>
    <w:rsid w:val="00E91A61"/>
    <w:rsid w:val="00E91B7A"/>
    <w:rsid w:val="00E92CA3"/>
    <w:rsid w:val="00E93545"/>
    <w:rsid w:val="00E93C93"/>
    <w:rsid w:val="00E942E7"/>
    <w:rsid w:val="00E945CA"/>
    <w:rsid w:val="00E94ACC"/>
    <w:rsid w:val="00E94AFE"/>
    <w:rsid w:val="00E94C79"/>
    <w:rsid w:val="00E9502E"/>
    <w:rsid w:val="00E95FF8"/>
    <w:rsid w:val="00EA01EB"/>
    <w:rsid w:val="00EA021E"/>
    <w:rsid w:val="00EA032B"/>
    <w:rsid w:val="00EA15D8"/>
    <w:rsid w:val="00EA1CEC"/>
    <w:rsid w:val="00EA1DC8"/>
    <w:rsid w:val="00EA3056"/>
    <w:rsid w:val="00EA3121"/>
    <w:rsid w:val="00EA3457"/>
    <w:rsid w:val="00EA4BA8"/>
    <w:rsid w:val="00EA55E9"/>
    <w:rsid w:val="00EA579F"/>
    <w:rsid w:val="00EA5E45"/>
    <w:rsid w:val="00EA6A5D"/>
    <w:rsid w:val="00EA6CC2"/>
    <w:rsid w:val="00EA7159"/>
    <w:rsid w:val="00EA724F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243"/>
    <w:rsid w:val="00EB53CA"/>
    <w:rsid w:val="00EB62F5"/>
    <w:rsid w:val="00EB71A9"/>
    <w:rsid w:val="00EC031F"/>
    <w:rsid w:val="00EC0CA3"/>
    <w:rsid w:val="00EC2F36"/>
    <w:rsid w:val="00EC378B"/>
    <w:rsid w:val="00EC402F"/>
    <w:rsid w:val="00EC4101"/>
    <w:rsid w:val="00EC4419"/>
    <w:rsid w:val="00EC49F0"/>
    <w:rsid w:val="00EC4DAE"/>
    <w:rsid w:val="00EC4ED4"/>
    <w:rsid w:val="00EC5EFB"/>
    <w:rsid w:val="00EC6453"/>
    <w:rsid w:val="00EC69BD"/>
    <w:rsid w:val="00EC761E"/>
    <w:rsid w:val="00ECDE3D"/>
    <w:rsid w:val="00ED18AB"/>
    <w:rsid w:val="00ED2464"/>
    <w:rsid w:val="00ED287D"/>
    <w:rsid w:val="00ED2D29"/>
    <w:rsid w:val="00ED349D"/>
    <w:rsid w:val="00ED3835"/>
    <w:rsid w:val="00ED3E80"/>
    <w:rsid w:val="00ED44A4"/>
    <w:rsid w:val="00ED4B23"/>
    <w:rsid w:val="00ED5206"/>
    <w:rsid w:val="00ED5E3F"/>
    <w:rsid w:val="00ED69C3"/>
    <w:rsid w:val="00ED6A57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6E42"/>
    <w:rsid w:val="00EE6EF0"/>
    <w:rsid w:val="00EE7435"/>
    <w:rsid w:val="00EE7439"/>
    <w:rsid w:val="00EE7BB8"/>
    <w:rsid w:val="00EF0BEB"/>
    <w:rsid w:val="00EF172B"/>
    <w:rsid w:val="00EF1E97"/>
    <w:rsid w:val="00EF20F5"/>
    <w:rsid w:val="00EF2403"/>
    <w:rsid w:val="00EF4269"/>
    <w:rsid w:val="00EF4E6C"/>
    <w:rsid w:val="00EF50D9"/>
    <w:rsid w:val="00EF5C07"/>
    <w:rsid w:val="00EF61FE"/>
    <w:rsid w:val="00EF6566"/>
    <w:rsid w:val="00EF6BB7"/>
    <w:rsid w:val="00EF701D"/>
    <w:rsid w:val="00EF70C5"/>
    <w:rsid w:val="00F00304"/>
    <w:rsid w:val="00F00373"/>
    <w:rsid w:val="00F00595"/>
    <w:rsid w:val="00F00B1A"/>
    <w:rsid w:val="00F00EA2"/>
    <w:rsid w:val="00F0151D"/>
    <w:rsid w:val="00F0226B"/>
    <w:rsid w:val="00F0227B"/>
    <w:rsid w:val="00F025BB"/>
    <w:rsid w:val="00F03631"/>
    <w:rsid w:val="00F036B3"/>
    <w:rsid w:val="00F03B05"/>
    <w:rsid w:val="00F06311"/>
    <w:rsid w:val="00F0641A"/>
    <w:rsid w:val="00F0707F"/>
    <w:rsid w:val="00F07C9B"/>
    <w:rsid w:val="00F07CCD"/>
    <w:rsid w:val="00F1028B"/>
    <w:rsid w:val="00F11765"/>
    <w:rsid w:val="00F117DF"/>
    <w:rsid w:val="00F12A1E"/>
    <w:rsid w:val="00F13B14"/>
    <w:rsid w:val="00F15149"/>
    <w:rsid w:val="00F173A6"/>
    <w:rsid w:val="00F17A3D"/>
    <w:rsid w:val="00F17B77"/>
    <w:rsid w:val="00F210BB"/>
    <w:rsid w:val="00F22893"/>
    <w:rsid w:val="00F23312"/>
    <w:rsid w:val="00F23792"/>
    <w:rsid w:val="00F237CC"/>
    <w:rsid w:val="00F23F05"/>
    <w:rsid w:val="00F24AE3"/>
    <w:rsid w:val="00F24E84"/>
    <w:rsid w:val="00F25C48"/>
    <w:rsid w:val="00F25D6A"/>
    <w:rsid w:val="00F25F53"/>
    <w:rsid w:val="00F2634B"/>
    <w:rsid w:val="00F277B1"/>
    <w:rsid w:val="00F278C7"/>
    <w:rsid w:val="00F3005B"/>
    <w:rsid w:val="00F30D44"/>
    <w:rsid w:val="00F312C6"/>
    <w:rsid w:val="00F32F05"/>
    <w:rsid w:val="00F35CDE"/>
    <w:rsid w:val="00F36834"/>
    <w:rsid w:val="00F36C9C"/>
    <w:rsid w:val="00F4017C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75CC"/>
    <w:rsid w:val="00F47B9F"/>
    <w:rsid w:val="00F517DD"/>
    <w:rsid w:val="00F55FDE"/>
    <w:rsid w:val="00F56AF4"/>
    <w:rsid w:val="00F56E87"/>
    <w:rsid w:val="00F57DDE"/>
    <w:rsid w:val="00F60BE3"/>
    <w:rsid w:val="00F60C5F"/>
    <w:rsid w:val="00F610A6"/>
    <w:rsid w:val="00F61E70"/>
    <w:rsid w:val="00F626AF"/>
    <w:rsid w:val="00F630C1"/>
    <w:rsid w:val="00F63A39"/>
    <w:rsid w:val="00F63EDF"/>
    <w:rsid w:val="00F64D9E"/>
    <w:rsid w:val="00F64F7B"/>
    <w:rsid w:val="00F67DB7"/>
    <w:rsid w:val="00F704F4"/>
    <w:rsid w:val="00F70838"/>
    <w:rsid w:val="00F70D48"/>
    <w:rsid w:val="00F70E37"/>
    <w:rsid w:val="00F7103B"/>
    <w:rsid w:val="00F7253F"/>
    <w:rsid w:val="00F72BC2"/>
    <w:rsid w:val="00F73154"/>
    <w:rsid w:val="00F7326A"/>
    <w:rsid w:val="00F73FEE"/>
    <w:rsid w:val="00F74088"/>
    <w:rsid w:val="00F74719"/>
    <w:rsid w:val="00F75B1C"/>
    <w:rsid w:val="00F76370"/>
    <w:rsid w:val="00F772A5"/>
    <w:rsid w:val="00F80CD2"/>
    <w:rsid w:val="00F81166"/>
    <w:rsid w:val="00F8420C"/>
    <w:rsid w:val="00F8501C"/>
    <w:rsid w:val="00F85476"/>
    <w:rsid w:val="00F85822"/>
    <w:rsid w:val="00F85C79"/>
    <w:rsid w:val="00F879DC"/>
    <w:rsid w:val="00F87F62"/>
    <w:rsid w:val="00F90695"/>
    <w:rsid w:val="00F91788"/>
    <w:rsid w:val="00F91885"/>
    <w:rsid w:val="00F927EF"/>
    <w:rsid w:val="00F93D82"/>
    <w:rsid w:val="00F94C46"/>
    <w:rsid w:val="00F95070"/>
    <w:rsid w:val="00F954AF"/>
    <w:rsid w:val="00F95823"/>
    <w:rsid w:val="00F95D14"/>
    <w:rsid w:val="00F96437"/>
    <w:rsid w:val="00F9799C"/>
    <w:rsid w:val="00F97F3C"/>
    <w:rsid w:val="00F97FC5"/>
    <w:rsid w:val="00FA028A"/>
    <w:rsid w:val="00FA02AA"/>
    <w:rsid w:val="00FA0B21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D03"/>
    <w:rsid w:val="00FB5F2B"/>
    <w:rsid w:val="00FB6D9A"/>
    <w:rsid w:val="00FB7BB5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C18"/>
    <w:rsid w:val="00FD2D21"/>
    <w:rsid w:val="00FD3880"/>
    <w:rsid w:val="00FD3C8F"/>
    <w:rsid w:val="00FD4222"/>
    <w:rsid w:val="00FD45CB"/>
    <w:rsid w:val="00FD46CB"/>
    <w:rsid w:val="00FD46F5"/>
    <w:rsid w:val="00FD4776"/>
    <w:rsid w:val="00FD54E8"/>
    <w:rsid w:val="00FD5710"/>
    <w:rsid w:val="00FD67F5"/>
    <w:rsid w:val="00FD6CA3"/>
    <w:rsid w:val="00FD78A0"/>
    <w:rsid w:val="00FD7D8D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22D"/>
    <w:rsid w:val="00FF1304"/>
    <w:rsid w:val="00FF2360"/>
    <w:rsid w:val="00FF2C37"/>
    <w:rsid w:val="00FF3423"/>
    <w:rsid w:val="00FF363A"/>
    <w:rsid w:val="00FF3976"/>
    <w:rsid w:val="00FF3BD3"/>
    <w:rsid w:val="00FF4C67"/>
    <w:rsid w:val="00FF4D89"/>
    <w:rsid w:val="00FF6C0E"/>
    <w:rsid w:val="00FF750B"/>
    <w:rsid w:val="00FF7CAC"/>
    <w:rsid w:val="012687A1"/>
    <w:rsid w:val="013A8324"/>
    <w:rsid w:val="0151966E"/>
    <w:rsid w:val="0166715C"/>
    <w:rsid w:val="01669506"/>
    <w:rsid w:val="016F9379"/>
    <w:rsid w:val="017B3CAB"/>
    <w:rsid w:val="018BDB80"/>
    <w:rsid w:val="018CF726"/>
    <w:rsid w:val="019C2ECE"/>
    <w:rsid w:val="01A3E50A"/>
    <w:rsid w:val="01AEBB71"/>
    <w:rsid w:val="01B1C3BB"/>
    <w:rsid w:val="01C974FB"/>
    <w:rsid w:val="01DB3139"/>
    <w:rsid w:val="02014E3F"/>
    <w:rsid w:val="020AC4C7"/>
    <w:rsid w:val="0228914E"/>
    <w:rsid w:val="022DA56D"/>
    <w:rsid w:val="0232DBA3"/>
    <w:rsid w:val="0233FC76"/>
    <w:rsid w:val="02360D3F"/>
    <w:rsid w:val="023D73BE"/>
    <w:rsid w:val="02709BDE"/>
    <w:rsid w:val="028DB43F"/>
    <w:rsid w:val="0298E752"/>
    <w:rsid w:val="02B4735F"/>
    <w:rsid w:val="02C6F29B"/>
    <w:rsid w:val="02CAC10A"/>
    <w:rsid w:val="03079DB4"/>
    <w:rsid w:val="032E8C9A"/>
    <w:rsid w:val="0341C7D8"/>
    <w:rsid w:val="03614FC2"/>
    <w:rsid w:val="036466D8"/>
    <w:rsid w:val="0373E9DE"/>
    <w:rsid w:val="038CD0DF"/>
    <w:rsid w:val="039343FC"/>
    <w:rsid w:val="03A006D6"/>
    <w:rsid w:val="03AC9E51"/>
    <w:rsid w:val="03F1F911"/>
    <w:rsid w:val="03FE2109"/>
    <w:rsid w:val="0409F77E"/>
    <w:rsid w:val="040A4E99"/>
    <w:rsid w:val="0422FB16"/>
    <w:rsid w:val="04305035"/>
    <w:rsid w:val="04428E1B"/>
    <w:rsid w:val="0444A6D0"/>
    <w:rsid w:val="047D9EC9"/>
    <w:rsid w:val="048016A8"/>
    <w:rsid w:val="049AB22A"/>
    <w:rsid w:val="04A695C5"/>
    <w:rsid w:val="04B3F632"/>
    <w:rsid w:val="04BBCC19"/>
    <w:rsid w:val="04BE9A36"/>
    <w:rsid w:val="05084A75"/>
    <w:rsid w:val="0509315B"/>
    <w:rsid w:val="050B7ED6"/>
    <w:rsid w:val="05202E96"/>
    <w:rsid w:val="052684EA"/>
    <w:rsid w:val="052A9296"/>
    <w:rsid w:val="052CF72F"/>
    <w:rsid w:val="054A9B1D"/>
    <w:rsid w:val="0552865B"/>
    <w:rsid w:val="05536F90"/>
    <w:rsid w:val="056149B0"/>
    <w:rsid w:val="0567CB90"/>
    <w:rsid w:val="05825C46"/>
    <w:rsid w:val="0591A843"/>
    <w:rsid w:val="05ADDA9C"/>
    <w:rsid w:val="05BA0DC3"/>
    <w:rsid w:val="05BE2159"/>
    <w:rsid w:val="05C5359C"/>
    <w:rsid w:val="05CB9ABF"/>
    <w:rsid w:val="05DB9BF5"/>
    <w:rsid w:val="05DE8ED6"/>
    <w:rsid w:val="05F5B751"/>
    <w:rsid w:val="0605AEE6"/>
    <w:rsid w:val="061D67DC"/>
    <w:rsid w:val="061D858E"/>
    <w:rsid w:val="0630FDD6"/>
    <w:rsid w:val="063CEA6C"/>
    <w:rsid w:val="066CC95A"/>
    <w:rsid w:val="067ED401"/>
    <w:rsid w:val="069CC766"/>
    <w:rsid w:val="069F87A5"/>
    <w:rsid w:val="069F98D6"/>
    <w:rsid w:val="06C03405"/>
    <w:rsid w:val="06C50946"/>
    <w:rsid w:val="06DA1A5B"/>
    <w:rsid w:val="06DBF99E"/>
    <w:rsid w:val="06DD9B94"/>
    <w:rsid w:val="06F4D486"/>
    <w:rsid w:val="06FD8BE0"/>
    <w:rsid w:val="070D98EC"/>
    <w:rsid w:val="07191632"/>
    <w:rsid w:val="0727914D"/>
    <w:rsid w:val="074093B7"/>
    <w:rsid w:val="074B5EF9"/>
    <w:rsid w:val="074E09DA"/>
    <w:rsid w:val="074ECCD1"/>
    <w:rsid w:val="078EDEEB"/>
    <w:rsid w:val="078F5F02"/>
    <w:rsid w:val="07A9B27C"/>
    <w:rsid w:val="07AE7FF6"/>
    <w:rsid w:val="07AF0D70"/>
    <w:rsid w:val="07C57D44"/>
    <w:rsid w:val="07CFC48C"/>
    <w:rsid w:val="07D6D0F9"/>
    <w:rsid w:val="07DD53E7"/>
    <w:rsid w:val="07DE062B"/>
    <w:rsid w:val="07F5FC39"/>
    <w:rsid w:val="07F75EE4"/>
    <w:rsid w:val="08110E6C"/>
    <w:rsid w:val="081EC8E4"/>
    <w:rsid w:val="08287B77"/>
    <w:rsid w:val="083FC241"/>
    <w:rsid w:val="089029B9"/>
    <w:rsid w:val="0890D743"/>
    <w:rsid w:val="08973F20"/>
    <w:rsid w:val="08A779A8"/>
    <w:rsid w:val="08B00749"/>
    <w:rsid w:val="08B1C074"/>
    <w:rsid w:val="08C42839"/>
    <w:rsid w:val="08C5011F"/>
    <w:rsid w:val="08C615DF"/>
    <w:rsid w:val="08E33E1A"/>
    <w:rsid w:val="09268247"/>
    <w:rsid w:val="092EED21"/>
    <w:rsid w:val="0940268B"/>
    <w:rsid w:val="0941D4A2"/>
    <w:rsid w:val="094B06F9"/>
    <w:rsid w:val="094E93E2"/>
    <w:rsid w:val="095DB14A"/>
    <w:rsid w:val="0963AE8E"/>
    <w:rsid w:val="0968B91D"/>
    <w:rsid w:val="09993A98"/>
    <w:rsid w:val="099AAEE8"/>
    <w:rsid w:val="09B2D3E1"/>
    <w:rsid w:val="09D8BC41"/>
    <w:rsid w:val="09E313A8"/>
    <w:rsid w:val="09FAE743"/>
    <w:rsid w:val="0A0BAE68"/>
    <w:rsid w:val="0A2F1389"/>
    <w:rsid w:val="0A447B11"/>
    <w:rsid w:val="0A4CD546"/>
    <w:rsid w:val="0A5A695C"/>
    <w:rsid w:val="0A5FF89A"/>
    <w:rsid w:val="0A6EE96A"/>
    <w:rsid w:val="0A7BCB06"/>
    <w:rsid w:val="0A883764"/>
    <w:rsid w:val="0A9BAE09"/>
    <w:rsid w:val="0AB5CF33"/>
    <w:rsid w:val="0ABC3A37"/>
    <w:rsid w:val="0AC9DF32"/>
    <w:rsid w:val="0ACAE452"/>
    <w:rsid w:val="0AD1E7C9"/>
    <w:rsid w:val="0AD83501"/>
    <w:rsid w:val="0B28E883"/>
    <w:rsid w:val="0B2C7A45"/>
    <w:rsid w:val="0B2ED825"/>
    <w:rsid w:val="0B372CE0"/>
    <w:rsid w:val="0B424A06"/>
    <w:rsid w:val="0B43ED56"/>
    <w:rsid w:val="0B661EA7"/>
    <w:rsid w:val="0B806A72"/>
    <w:rsid w:val="0B85CDE3"/>
    <w:rsid w:val="0BD6AA72"/>
    <w:rsid w:val="0BD6FEC9"/>
    <w:rsid w:val="0BD70D14"/>
    <w:rsid w:val="0BD96A89"/>
    <w:rsid w:val="0BDA3F36"/>
    <w:rsid w:val="0BEC317C"/>
    <w:rsid w:val="0C05ADCD"/>
    <w:rsid w:val="0C377E6A"/>
    <w:rsid w:val="0C4403DD"/>
    <w:rsid w:val="0C465EE1"/>
    <w:rsid w:val="0C471062"/>
    <w:rsid w:val="0C480CC4"/>
    <w:rsid w:val="0C48755D"/>
    <w:rsid w:val="0C5373DD"/>
    <w:rsid w:val="0C56E963"/>
    <w:rsid w:val="0C799E8D"/>
    <w:rsid w:val="0C7A8E4A"/>
    <w:rsid w:val="0C89DFEF"/>
    <w:rsid w:val="0C89FFF3"/>
    <w:rsid w:val="0CAAF995"/>
    <w:rsid w:val="0CB20251"/>
    <w:rsid w:val="0CB4107E"/>
    <w:rsid w:val="0CCE501F"/>
    <w:rsid w:val="0D05BC00"/>
    <w:rsid w:val="0D0B57F9"/>
    <w:rsid w:val="0D2A39D5"/>
    <w:rsid w:val="0D2CA181"/>
    <w:rsid w:val="0D3208F3"/>
    <w:rsid w:val="0D37E04F"/>
    <w:rsid w:val="0D42DEDC"/>
    <w:rsid w:val="0D4368A9"/>
    <w:rsid w:val="0D659BBE"/>
    <w:rsid w:val="0D6C8814"/>
    <w:rsid w:val="0D6DC8FD"/>
    <w:rsid w:val="0D92B241"/>
    <w:rsid w:val="0DB2E31A"/>
    <w:rsid w:val="0DE1AAF1"/>
    <w:rsid w:val="0DF3A944"/>
    <w:rsid w:val="0E4C5741"/>
    <w:rsid w:val="0E764563"/>
    <w:rsid w:val="0E8CABD0"/>
    <w:rsid w:val="0E914527"/>
    <w:rsid w:val="0E9FD4E9"/>
    <w:rsid w:val="0EC63011"/>
    <w:rsid w:val="0ED572AA"/>
    <w:rsid w:val="0EDEA731"/>
    <w:rsid w:val="0EF0DCB4"/>
    <w:rsid w:val="0F09995E"/>
    <w:rsid w:val="0F0D6D63"/>
    <w:rsid w:val="0F2101F8"/>
    <w:rsid w:val="0F283F81"/>
    <w:rsid w:val="0F359303"/>
    <w:rsid w:val="0F5275D5"/>
    <w:rsid w:val="0F5A490A"/>
    <w:rsid w:val="0F5D5CC2"/>
    <w:rsid w:val="0F67F59E"/>
    <w:rsid w:val="0F6CA829"/>
    <w:rsid w:val="0F83A53E"/>
    <w:rsid w:val="0F9922AE"/>
    <w:rsid w:val="0FA66B60"/>
    <w:rsid w:val="0FC7DB87"/>
    <w:rsid w:val="0FC7DD68"/>
    <w:rsid w:val="0FC9D85E"/>
    <w:rsid w:val="0FD13AA6"/>
    <w:rsid w:val="0FD65EEA"/>
    <w:rsid w:val="0FF56278"/>
    <w:rsid w:val="1000A702"/>
    <w:rsid w:val="103FA413"/>
    <w:rsid w:val="1054414B"/>
    <w:rsid w:val="10557081"/>
    <w:rsid w:val="105F5EDB"/>
    <w:rsid w:val="106A1A49"/>
    <w:rsid w:val="106F3FD6"/>
    <w:rsid w:val="108F1573"/>
    <w:rsid w:val="109C90B2"/>
    <w:rsid w:val="10E1C596"/>
    <w:rsid w:val="10E2CEAC"/>
    <w:rsid w:val="1112DC31"/>
    <w:rsid w:val="1123A633"/>
    <w:rsid w:val="11331BDB"/>
    <w:rsid w:val="113E14D8"/>
    <w:rsid w:val="114026DD"/>
    <w:rsid w:val="114B3692"/>
    <w:rsid w:val="115C1AD5"/>
    <w:rsid w:val="115EBFF0"/>
    <w:rsid w:val="11647D0E"/>
    <w:rsid w:val="117383A5"/>
    <w:rsid w:val="1190CB62"/>
    <w:rsid w:val="119D67FD"/>
    <w:rsid w:val="11A30560"/>
    <w:rsid w:val="11B8366C"/>
    <w:rsid w:val="11BA491F"/>
    <w:rsid w:val="11C791A4"/>
    <w:rsid w:val="11E7ADA5"/>
    <w:rsid w:val="11E88D7D"/>
    <w:rsid w:val="12036FED"/>
    <w:rsid w:val="1207835C"/>
    <w:rsid w:val="1224B15F"/>
    <w:rsid w:val="12255E02"/>
    <w:rsid w:val="123793A1"/>
    <w:rsid w:val="124D56C3"/>
    <w:rsid w:val="1250DB6B"/>
    <w:rsid w:val="125153B7"/>
    <w:rsid w:val="1257940F"/>
    <w:rsid w:val="1258A2BA"/>
    <w:rsid w:val="125999E0"/>
    <w:rsid w:val="127B77DD"/>
    <w:rsid w:val="1282DDE5"/>
    <w:rsid w:val="1293C91A"/>
    <w:rsid w:val="1296E71F"/>
    <w:rsid w:val="12BC8138"/>
    <w:rsid w:val="12CAB8B4"/>
    <w:rsid w:val="12DDCC02"/>
    <w:rsid w:val="12E2E039"/>
    <w:rsid w:val="12EB7FFC"/>
    <w:rsid w:val="13257573"/>
    <w:rsid w:val="13260088"/>
    <w:rsid w:val="133208F9"/>
    <w:rsid w:val="134F80BA"/>
    <w:rsid w:val="1353C97A"/>
    <w:rsid w:val="135DBDF8"/>
    <w:rsid w:val="13659102"/>
    <w:rsid w:val="1367EA56"/>
    <w:rsid w:val="1375FA61"/>
    <w:rsid w:val="137D557B"/>
    <w:rsid w:val="137F9E87"/>
    <w:rsid w:val="1383983D"/>
    <w:rsid w:val="138416BA"/>
    <w:rsid w:val="13B3BADB"/>
    <w:rsid w:val="13C2815E"/>
    <w:rsid w:val="13E7871E"/>
    <w:rsid w:val="13F7556F"/>
    <w:rsid w:val="1409B8BF"/>
    <w:rsid w:val="141257B9"/>
    <w:rsid w:val="14282DE1"/>
    <w:rsid w:val="142BE0A8"/>
    <w:rsid w:val="142D5C91"/>
    <w:rsid w:val="14449CEB"/>
    <w:rsid w:val="144669CE"/>
    <w:rsid w:val="14556710"/>
    <w:rsid w:val="1459839E"/>
    <w:rsid w:val="145FF8E0"/>
    <w:rsid w:val="1462CA4F"/>
    <w:rsid w:val="1469B903"/>
    <w:rsid w:val="148FC621"/>
    <w:rsid w:val="149AF6ED"/>
    <w:rsid w:val="14A794ED"/>
    <w:rsid w:val="14C29C00"/>
    <w:rsid w:val="14D44A02"/>
    <w:rsid w:val="14F20F51"/>
    <w:rsid w:val="150671AC"/>
    <w:rsid w:val="1516BE18"/>
    <w:rsid w:val="152279CE"/>
    <w:rsid w:val="15345E91"/>
    <w:rsid w:val="154E63FA"/>
    <w:rsid w:val="154F4A64"/>
    <w:rsid w:val="155276F0"/>
    <w:rsid w:val="155778EE"/>
    <w:rsid w:val="15657C4A"/>
    <w:rsid w:val="15769298"/>
    <w:rsid w:val="157804F2"/>
    <w:rsid w:val="158B708A"/>
    <w:rsid w:val="1599EBE6"/>
    <w:rsid w:val="15AEAFE2"/>
    <w:rsid w:val="15C12470"/>
    <w:rsid w:val="15E710B0"/>
    <w:rsid w:val="15F2C6BE"/>
    <w:rsid w:val="1627751B"/>
    <w:rsid w:val="163FC3FA"/>
    <w:rsid w:val="1641CA67"/>
    <w:rsid w:val="16474D9E"/>
    <w:rsid w:val="165279DF"/>
    <w:rsid w:val="166F2B9B"/>
    <w:rsid w:val="1673F194"/>
    <w:rsid w:val="16744EA6"/>
    <w:rsid w:val="1677A62A"/>
    <w:rsid w:val="167F7301"/>
    <w:rsid w:val="168DE0D1"/>
    <w:rsid w:val="169CD72F"/>
    <w:rsid w:val="16A51FE0"/>
    <w:rsid w:val="16DDEDE9"/>
    <w:rsid w:val="17031502"/>
    <w:rsid w:val="1724695B"/>
    <w:rsid w:val="17255345"/>
    <w:rsid w:val="17256871"/>
    <w:rsid w:val="17388766"/>
    <w:rsid w:val="17520625"/>
    <w:rsid w:val="176BC8A6"/>
    <w:rsid w:val="17850628"/>
    <w:rsid w:val="17AE576B"/>
    <w:rsid w:val="17B02922"/>
    <w:rsid w:val="17C7FE6F"/>
    <w:rsid w:val="17D4496C"/>
    <w:rsid w:val="17DC06FC"/>
    <w:rsid w:val="17DDF6A3"/>
    <w:rsid w:val="17F5BB27"/>
    <w:rsid w:val="17F63770"/>
    <w:rsid w:val="17FEB98D"/>
    <w:rsid w:val="18090728"/>
    <w:rsid w:val="180AAB72"/>
    <w:rsid w:val="180CFC7B"/>
    <w:rsid w:val="1823BDC3"/>
    <w:rsid w:val="182B6095"/>
    <w:rsid w:val="182D577A"/>
    <w:rsid w:val="183002E7"/>
    <w:rsid w:val="1865EA77"/>
    <w:rsid w:val="186C3417"/>
    <w:rsid w:val="1887D35B"/>
    <w:rsid w:val="188AF641"/>
    <w:rsid w:val="1891E0AD"/>
    <w:rsid w:val="189428A6"/>
    <w:rsid w:val="189E1742"/>
    <w:rsid w:val="189FDFE4"/>
    <w:rsid w:val="18A24A30"/>
    <w:rsid w:val="18A7A19D"/>
    <w:rsid w:val="18AAC68D"/>
    <w:rsid w:val="18B5D7B0"/>
    <w:rsid w:val="18D6995A"/>
    <w:rsid w:val="18E995F9"/>
    <w:rsid w:val="1902D7B7"/>
    <w:rsid w:val="1902DB92"/>
    <w:rsid w:val="19034CD6"/>
    <w:rsid w:val="19148692"/>
    <w:rsid w:val="192514C6"/>
    <w:rsid w:val="1935F78E"/>
    <w:rsid w:val="19659593"/>
    <w:rsid w:val="1969E3B9"/>
    <w:rsid w:val="19749FBB"/>
    <w:rsid w:val="198691D3"/>
    <w:rsid w:val="19A3DE93"/>
    <w:rsid w:val="19A80DAF"/>
    <w:rsid w:val="19B32B10"/>
    <w:rsid w:val="19B75112"/>
    <w:rsid w:val="19BB5C67"/>
    <w:rsid w:val="19BE1F53"/>
    <w:rsid w:val="19C93832"/>
    <w:rsid w:val="19D53124"/>
    <w:rsid w:val="19E6807B"/>
    <w:rsid w:val="19FAD481"/>
    <w:rsid w:val="19FF977E"/>
    <w:rsid w:val="1A024150"/>
    <w:rsid w:val="1A1359A6"/>
    <w:rsid w:val="1A1F6F2D"/>
    <w:rsid w:val="1A218905"/>
    <w:rsid w:val="1A3A502E"/>
    <w:rsid w:val="1A550C53"/>
    <w:rsid w:val="1A5A2ADC"/>
    <w:rsid w:val="1A6B4C8F"/>
    <w:rsid w:val="1A6BA535"/>
    <w:rsid w:val="1A705FA1"/>
    <w:rsid w:val="1A8999EE"/>
    <w:rsid w:val="1A9E2B55"/>
    <w:rsid w:val="1AA625D3"/>
    <w:rsid w:val="1AB01768"/>
    <w:rsid w:val="1AB128FB"/>
    <w:rsid w:val="1ABACF34"/>
    <w:rsid w:val="1ACBD614"/>
    <w:rsid w:val="1AD255E8"/>
    <w:rsid w:val="1ADD80A1"/>
    <w:rsid w:val="1AF2D452"/>
    <w:rsid w:val="1AF55D2C"/>
    <w:rsid w:val="1B002E3E"/>
    <w:rsid w:val="1B057A4D"/>
    <w:rsid w:val="1B1E1A7C"/>
    <w:rsid w:val="1B2F04BD"/>
    <w:rsid w:val="1B33C118"/>
    <w:rsid w:val="1B52A4A0"/>
    <w:rsid w:val="1B5C0379"/>
    <w:rsid w:val="1B5DD73A"/>
    <w:rsid w:val="1B6A4D6E"/>
    <w:rsid w:val="1B75F976"/>
    <w:rsid w:val="1B7A5373"/>
    <w:rsid w:val="1B8630D9"/>
    <w:rsid w:val="1B90E499"/>
    <w:rsid w:val="1BA43E11"/>
    <w:rsid w:val="1BD347E2"/>
    <w:rsid w:val="1BE15338"/>
    <w:rsid w:val="1BF4DD2B"/>
    <w:rsid w:val="1C02673E"/>
    <w:rsid w:val="1C18B203"/>
    <w:rsid w:val="1C1B69C2"/>
    <w:rsid w:val="1C238104"/>
    <w:rsid w:val="1C262B36"/>
    <w:rsid w:val="1C2CD7FC"/>
    <w:rsid w:val="1C309FCF"/>
    <w:rsid w:val="1C3B1116"/>
    <w:rsid w:val="1C73EBE4"/>
    <w:rsid w:val="1C7CF67F"/>
    <w:rsid w:val="1C7DD6BE"/>
    <w:rsid w:val="1C7E6C6A"/>
    <w:rsid w:val="1CAB538B"/>
    <w:rsid w:val="1CBE33B6"/>
    <w:rsid w:val="1CC69DFA"/>
    <w:rsid w:val="1CD90387"/>
    <w:rsid w:val="1CE9273D"/>
    <w:rsid w:val="1CE93744"/>
    <w:rsid w:val="1CF75921"/>
    <w:rsid w:val="1D2732FC"/>
    <w:rsid w:val="1D2A483B"/>
    <w:rsid w:val="1D2B234A"/>
    <w:rsid w:val="1D31F453"/>
    <w:rsid w:val="1D45A604"/>
    <w:rsid w:val="1D45B4F4"/>
    <w:rsid w:val="1D4E8D4B"/>
    <w:rsid w:val="1D50384F"/>
    <w:rsid w:val="1D6ACEE9"/>
    <w:rsid w:val="1D780235"/>
    <w:rsid w:val="1D7B11AD"/>
    <w:rsid w:val="1D7C858D"/>
    <w:rsid w:val="1D841AF1"/>
    <w:rsid w:val="1D95CBD0"/>
    <w:rsid w:val="1D9978CE"/>
    <w:rsid w:val="1D9E340E"/>
    <w:rsid w:val="1DC504EA"/>
    <w:rsid w:val="1DC885F2"/>
    <w:rsid w:val="1DFAD78C"/>
    <w:rsid w:val="1E0804A0"/>
    <w:rsid w:val="1E0B4F89"/>
    <w:rsid w:val="1E25C7B3"/>
    <w:rsid w:val="1E2FFB7C"/>
    <w:rsid w:val="1E336C1D"/>
    <w:rsid w:val="1E49DD57"/>
    <w:rsid w:val="1E5D8BC4"/>
    <w:rsid w:val="1E6AAE04"/>
    <w:rsid w:val="1E89A394"/>
    <w:rsid w:val="1E925415"/>
    <w:rsid w:val="1E9DF500"/>
    <w:rsid w:val="1EBBA633"/>
    <w:rsid w:val="1EC49334"/>
    <w:rsid w:val="1ED52BFB"/>
    <w:rsid w:val="1EE831BF"/>
    <w:rsid w:val="1EF3CC65"/>
    <w:rsid w:val="1EFCA5C6"/>
    <w:rsid w:val="1F44C7C5"/>
    <w:rsid w:val="1F489842"/>
    <w:rsid w:val="1F4C03A2"/>
    <w:rsid w:val="1F502C5D"/>
    <w:rsid w:val="1F5DB663"/>
    <w:rsid w:val="1FB77831"/>
    <w:rsid w:val="1FBA4301"/>
    <w:rsid w:val="1FC596EE"/>
    <w:rsid w:val="1FD05716"/>
    <w:rsid w:val="1FF4C74C"/>
    <w:rsid w:val="1FFCFCFD"/>
    <w:rsid w:val="1FFF6C36"/>
    <w:rsid w:val="20210486"/>
    <w:rsid w:val="202335A0"/>
    <w:rsid w:val="2028C021"/>
    <w:rsid w:val="2031EF58"/>
    <w:rsid w:val="204E386C"/>
    <w:rsid w:val="20512593"/>
    <w:rsid w:val="2055C1FF"/>
    <w:rsid w:val="207DEDDC"/>
    <w:rsid w:val="209BAF4D"/>
    <w:rsid w:val="20A6486A"/>
    <w:rsid w:val="20E3C536"/>
    <w:rsid w:val="20E46AE5"/>
    <w:rsid w:val="20F8551E"/>
    <w:rsid w:val="210B3FE5"/>
    <w:rsid w:val="2127718D"/>
    <w:rsid w:val="2152DF12"/>
    <w:rsid w:val="21596E95"/>
    <w:rsid w:val="2169E831"/>
    <w:rsid w:val="216DAFAD"/>
    <w:rsid w:val="21734DAA"/>
    <w:rsid w:val="2176112B"/>
    <w:rsid w:val="217A7ABA"/>
    <w:rsid w:val="2189D553"/>
    <w:rsid w:val="2197E2AE"/>
    <w:rsid w:val="219B3113"/>
    <w:rsid w:val="21A0419E"/>
    <w:rsid w:val="21CA7490"/>
    <w:rsid w:val="21CCBD5A"/>
    <w:rsid w:val="21DA3D1E"/>
    <w:rsid w:val="22080BE0"/>
    <w:rsid w:val="221D7558"/>
    <w:rsid w:val="222177B7"/>
    <w:rsid w:val="2238CD88"/>
    <w:rsid w:val="2244239A"/>
    <w:rsid w:val="2252245E"/>
    <w:rsid w:val="2256759B"/>
    <w:rsid w:val="225A0F76"/>
    <w:rsid w:val="22600F33"/>
    <w:rsid w:val="22A4EA4B"/>
    <w:rsid w:val="22C7C859"/>
    <w:rsid w:val="22CD4809"/>
    <w:rsid w:val="22D2A302"/>
    <w:rsid w:val="22D47FD6"/>
    <w:rsid w:val="22E11CB6"/>
    <w:rsid w:val="22FD37B0"/>
    <w:rsid w:val="2300AE54"/>
    <w:rsid w:val="2311B531"/>
    <w:rsid w:val="231C340D"/>
    <w:rsid w:val="2334D050"/>
    <w:rsid w:val="2343E180"/>
    <w:rsid w:val="234E2044"/>
    <w:rsid w:val="2367321D"/>
    <w:rsid w:val="236B6188"/>
    <w:rsid w:val="2372159A"/>
    <w:rsid w:val="23744053"/>
    <w:rsid w:val="237A6711"/>
    <w:rsid w:val="2398B12E"/>
    <w:rsid w:val="23AD25B1"/>
    <w:rsid w:val="23BAAC0A"/>
    <w:rsid w:val="23D33CC0"/>
    <w:rsid w:val="23D9E66D"/>
    <w:rsid w:val="23DFB2D9"/>
    <w:rsid w:val="23E561D7"/>
    <w:rsid w:val="241AFEB3"/>
    <w:rsid w:val="24286B18"/>
    <w:rsid w:val="244D943D"/>
    <w:rsid w:val="245EE1B2"/>
    <w:rsid w:val="246C6A21"/>
    <w:rsid w:val="247B9AF7"/>
    <w:rsid w:val="24898544"/>
    <w:rsid w:val="248EA945"/>
    <w:rsid w:val="248ED4B6"/>
    <w:rsid w:val="24A7AA0D"/>
    <w:rsid w:val="24C7A03B"/>
    <w:rsid w:val="24DB10C5"/>
    <w:rsid w:val="24F0609D"/>
    <w:rsid w:val="24F1EDBA"/>
    <w:rsid w:val="250FEBCE"/>
    <w:rsid w:val="251465EA"/>
    <w:rsid w:val="2517AA82"/>
    <w:rsid w:val="252AB93D"/>
    <w:rsid w:val="254AE7BC"/>
    <w:rsid w:val="254BFABA"/>
    <w:rsid w:val="25564CC8"/>
    <w:rsid w:val="25651143"/>
    <w:rsid w:val="258AA12A"/>
    <w:rsid w:val="25985816"/>
    <w:rsid w:val="25D05B0B"/>
    <w:rsid w:val="25D2525A"/>
    <w:rsid w:val="25ED2AC6"/>
    <w:rsid w:val="25F5593A"/>
    <w:rsid w:val="25F8175C"/>
    <w:rsid w:val="26110E92"/>
    <w:rsid w:val="2617799D"/>
    <w:rsid w:val="2642C2DE"/>
    <w:rsid w:val="264D203E"/>
    <w:rsid w:val="267753D4"/>
    <w:rsid w:val="26842D83"/>
    <w:rsid w:val="2692AFC8"/>
    <w:rsid w:val="269369A1"/>
    <w:rsid w:val="269BC035"/>
    <w:rsid w:val="269DF5AB"/>
    <w:rsid w:val="26A8B843"/>
    <w:rsid w:val="26B67CBC"/>
    <w:rsid w:val="26C6899E"/>
    <w:rsid w:val="26CB9E16"/>
    <w:rsid w:val="26CD4AAE"/>
    <w:rsid w:val="26DE12D1"/>
    <w:rsid w:val="26FF88F0"/>
    <w:rsid w:val="2723E5CC"/>
    <w:rsid w:val="275B02FC"/>
    <w:rsid w:val="2777A723"/>
    <w:rsid w:val="27798D29"/>
    <w:rsid w:val="277CEC01"/>
    <w:rsid w:val="277DD5D8"/>
    <w:rsid w:val="278789DE"/>
    <w:rsid w:val="278DD2E8"/>
    <w:rsid w:val="2797AD85"/>
    <w:rsid w:val="279FC8CD"/>
    <w:rsid w:val="27D80B27"/>
    <w:rsid w:val="27E1858A"/>
    <w:rsid w:val="280207FA"/>
    <w:rsid w:val="2803F371"/>
    <w:rsid w:val="2809F682"/>
    <w:rsid w:val="28124420"/>
    <w:rsid w:val="281CCAE8"/>
    <w:rsid w:val="2822741C"/>
    <w:rsid w:val="284B26B3"/>
    <w:rsid w:val="28698856"/>
    <w:rsid w:val="28725340"/>
    <w:rsid w:val="287B84AD"/>
    <w:rsid w:val="288847C7"/>
    <w:rsid w:val="28913FE8"/>
    <w:rsid w:val="2894752E"/>
    <w:rsid w:val="28A1CA69"/>
    <w:rsid w:val="28A70FBC"/>
    <w:rsid w:val="28A93E38"/>
    <w:rsid w:val="28BC37A2"/>
    <w:rsid w:val="28BFD640"/>
    <w:rsid w:val="28C2B87F"/>
    <w:rsid w:val="28C3E094"/>
    <w:rsid w:val="29062E94"/>
    <w:rsid w:val="2907479D"/>
    <w:rsid w:val="2940F921"/>
    <w:rsid w:val="29455038"/>
    <w:rsid w:val="29507A21"/>
    <w:rsid w:val="297A64A8"/>
    <w:rsid w:val="298F8EF3"/>
    <w:rsid w:val="2995A491"/>
    <w:rsid w:val="29D8D55B"/>
    <w:rsid w:val="29EF6E13"/>
    <w:rsid w:val="29EFE9D6"/>
    <w:rsid w:val="29F50BF2"/>
    <w:rsid w:val="2A226A38"/>
    <w:rsid w:val="2A281677"/>
    <w:rsid w:val="2A46B873"/>
    <w:rsid w:val="2A47468D"/>
    <w:rsid w:val="2A478205"/>
    <w:rsid w:val="2A558B78"/>
    <w:rsid w:val="2A583EAD"/>
    <w:rsid w:val="2A610BB7"/>
    <w:rsid w:val="2A66C372"/>
    <w:rsid w:val="2A803326"/>
    <w:rsid w:val="2ACB7003"/>
    <w:rsid w:val="2ACF4E47"/>
    <w:rsid w:val="2AED891F"/>
    <w:rsid w:val="2AEE0515"/>
    <w:rsid w:val="2B03194A"/>
    <w:rsid w:val="2B08C93C"/>
    <w:rsid w:val="2B0AE746"/>
    <w:rsid w:val="2B124619"/>
    <w:rsid w:val="2B1DB081"/>
    <w:rsid w:val="2B25B489"/>
    <w:rsid w:val="2B2F6F71"/>
    <w:rsid w:val="2B3602A6"/>
    <w:rsid w:val="2B3B9B39"/>
    <w:rsid w:val="2B4663CF"/>
    <w:rsid w:val="2B59ABBB"/>
    <w:rsid w:val="2B7CE50F"/>
    <w:rsid w:val="2B85AE2F"/>
    <w:rsid w:val="2B9A1658"/>
    <w:rsid w:val="2BB27DA4"/>
    <w:rsid w:val="2BBA2940"/>
    <w:rsid w:val="2BE35266"/>
    <w:rsid w:val="2BE4D129"/>
    <w:rsid w:val="2BF86199"/>
    <w:rsid w:val="2BF87E8E"/>
    <w:rsid w:val="2C03B2B9"/>
    <w:rsid w:val="2C07E135"/>
    <w:rsid w:val="2C15D7D2"/>
    <w:rsid w:val="2C160CCC"/>
    <w:rsid w:val="2C1E96F0"/>
    <w:rsid w:val="2C3BF459"/>
    <w:rsid w:val="2C4E1807"/>
    <w:rsid w:val="2C4E5402"/>
    <w:rsid w:val="2C5B2193"/>
    <w:rsid w:val="2C5DA1E9"/>
    <w:rsid w:val="2C82E345"/>
    <w:rsid w:val="2C861DCF"/>
    <w:rsid w:val="2CAB7C4A"/>
    <w:rsid w:val="2CBCD254"/>
    <w:rsid w:val="2CCF7418"/>
    <w:rsid w:val="2CD7CBF5"/>
    <w:rsid w:val="2CD9CBBF"/>
    <w:rsid w:val="2CE622AA"/>
    <w:rsid w:val="2CE92328"/>
    <w:rsid w:val="2CEF87D1"/>
    <w:rsid w:val="2CF45CBF"/>
    <w:rsid w:val="2D1DC61A"/>
    <w:rsid w:val="2D376D56"/>
    <w:rsid w:val="2D37D113"/>
    <w:rsid w:val="2D886284"/>
    <w:rsid w:val="2D95DC26"/>
    <w:rsid w:val="2DBD5C27"/>
    <w:rsid w:val="2DC0D057"/>
    <w:rsid w:val="2DC31D22"/>
    <w:rsid w:val="2DC75DF1"/>
    <w:rsid w:val="2DD08560"/>
    <w:rsid w:val="2DD111A7"/>
    <w:rsid w:val="2DD25A2F"/>
    <w:rsid w:val="2DD8C442"/>
    <w:rsid w:val="2DDB3520"/>
    <w:rsid w:val="2DED80AD"/>
    <w:rsid w:val="2DEE5B88"/>
    <w:rsid w:val="2E08EC1E"/>
    <w:rsid w:val="2E09F1CD"/>
    <w:rsid w:val="2E244D9B"/>
    <w:rsid w:val="2E31B1E7"/>
    <w:rsid w:val="2E4AA1BD"/>
    <w:rsid w:val="2E57CB27"/>
    <w:rsid w:val="2E7F27C4"/>
    <w:rsid w:val="2E84F86A"/>
    <w:rsid w:val="2E955BB3"/>
    <w:rsid w:val="2EC6ED70"/>
    <w:rsid w:val="2EC7B11B"/>
    <w:rsid w:val="2ECE4412"/>
    <w:rsid w:val="2ED17E11"/>
    <w:rsid w:val="2ED1B71A"/>
    <w:rsid w:val="2EE33607"/>
    <w:rsid w:val="2EE5FD88"/>
    <w:rsid w:val="2EF765AA"/>
    <w:rsid w:val="2F0302B5"/>
    <w:rsid w:val="2F061626"/>
    <w:rsid w:val="2F0A5D1A"/>
    <w:rsid w:val="2F253D63"/>
    <w:rsid w:val="2F2E4D92"/>
    <w:rsid w:val="2F33AD4A"/>
    <w:rsid w:val="2F352831"/>
    <w:rsid w:val="2F44A4C6"/>
    <w:rsid w:val="2F59B837"/>
    <w:rsid w:val="2F777F8D"/>
    <w:rsid w:val="2F84804C"/>
    <w:rsid w:val="2FACA90B"/>
    <w:rsid w:val="2FB7EE22"/>
    <w:rsid w:val="2FBFAB8E"/>
    <w:rsid w:val="2FDC9814"/>
    <w:rsid w:val="2FE070DD"/>
    <w:rsid w:val="2FF01CBA"/>
    <w:rsid w:val="2FFE75E2"/>
    <w:rsid w:val="3000EA3D"/>
    <w:rsid w:val="30086CD2"/>
    <w:rsid w:val="301027BA"/>
    <w:rsid w:val="30248F97"/>
    <w:rsid w:val="303F6BBF"/>
    <w:rsid w:val="304A7A82"/>
    <w:rsid w:val="304EFD36"/>
    <w:rsid w:val="30500421"/>
    <w:rsid w:val="305D570C"/>
    <w:rsid w:val="3070AF93"/>
    <w:rsid w:val="3095468A"/>
    <w:rsid w:val="30A03C7D"/>
    <w:rsid w:val="30AF902C"/>
    <w:rsid w:val="30C4956D"/>
    <w:rsid w:val="30E37491"/>
    <w:rsid w:val="30F513CC"/>
    <w:rsid w:val="3117107E"/>
    <w:rsid w:val="312F7390"/>
    <w:rsid w:val="315033C8"/>
    <w:rsid w:val="315A776C"/>
    <w:rsid w:val="31625168"/>
    <w:rsid w:val="3171C9FE"/>
    <w:rsid w:val="3180929D"/>
    <w:rsid w:val="31849A93"/>
    <w:rsid w:val="3189DC43"/>
    <w:rsid w:val="319490E7"/>
    <w:rsid w:val="31AB08C1"/>
    <w:rsid w:val="31C6E3B9"/>
    <w:rsid w:val="31E64AE3"/>
    <w:rsid w:val="31F07127"/>
    <w:rsid w:val="31F54171"/>
    <w:rsid w:val="32082072"/>
    <w:rsid w:val="320AB670"/>
    <w:rsid w:val="320E50BD"/>
    <w:rsid w:val="321124A1"/>
    <w:rsid w:val="32249803"/>
    <w:rsid w:val="3231BD76"/>
    <w:rsid w:val="32414692"/>
    <w:rsid w:val="324ABBDD"/>
    <w:rsid w:val="3269C78E"/>
    <w:rsid w:val="32708BAD"/>
    <w:rsid w:val="3275FE1A"/>
    <w:rsid w:val="3285D2B9"/>
    <w:rsid w:val="3285EAE6"/>
    <w:rsid w:val="328B7DF9"/>
    <w:rsid w:val="32A1650A"/>
    <w:rsid w:val="32B89EED"/>
    <w:rsid w:val="32CCF7B4"/>
    <w:rsid w:val="32D7B1B1"/>
    <w:rsid w:val="32E801C8"/>
    <w:rsid w:val="32EC45C8"/>
    <w:rsid w:val="32F904DF"/>
    <w:rsid w:val="32F918DF"/>
    <w:rsid w:val="32FAD143"/>
    <w:rsid w:val="331246BE"/>
    <w:rsid w:val="33138CA9"/>
    <w:rsid w:val="3313B665"/>
    <w:rsid w:val="3337E206"/>
    <w:rsid w:val="333A1041"/>
    <w:rsid w:val="334F3CBD"/>
    <w:rsid w:val="33626722"/>
    <w:rsid w:val="3363887D"/>
    <w:rsid w:val="336B9A64"/>
    <w:rsid w:val="33863720"/>
    <w:rsid w:val="3388046D"/>
    <w:rsid w:val="33C86595"/>
    <w:rsid w:val="33C9B2A5"/>
    <w:rsid w:val="33CEFDC2"/>
    <w:rsid w:val="33CFAE49"/>
    <w:rsid w:val="33DB5874"/>
    <w:rsid w:val="340F9E3F"/>
    <w:rsid w:val="340FCB80"/>
    <w:rsid w:val="3421A31A"/>
    <w:rsid w:val="34228D78"/>
    <w:rsid w:val="342E1147"/>
    <w:rsid w:val="34358E6A"/>
    <w:rsid w:val="343C9614"/>
    <w:rsid w:val="34435C89"/>
    <w:rsid w:val="345F4C00"/>
    <w:rsid w:val="348268E2"/>
    <w:rsid w:val="348795D0"/>
    <w:rsid w:val="34950770"/>
    <w:rsid w:val="34BEE585"/>
    <w:rsid w:val="34C26884"/>
    <w:rsid w:val="34D48E38"/>
    <w:rsid w:val="34D93011"/>
    <w:rsid w:val="34EA6CC9"/>
    <w:rsid w:val="34FEAF5D"/>
    <w:rsid w:val="3501F87A"/>
    <w:rsid w:val="35069AFF"/>
    <w:rsid w:val="350729BE"/>
    <w:rsid w:val="350F1BA0"/>
    <w:rsid w:val="35202AEF"/>
    <w:rsid w:val="3522AE49"/>
    <w:rsid w:val="35281779"/>
    <w:rsid w:val="352D1B1F"/>
    <w:rsid w:val="35304A1C"/>
    <w:rsid w:val="354BFB47"/>
    <w:rsid w:val="35677473"/>
    <w:rsid w:val="35765F90"/>
    <w:rsid w:val="35A2B158"/>
    <w:rsid w:val="35D14281"/>
    <w:rsid w:val="35E857A0"/>
    <w:rsid w:val="35EA4546"/>
    <w:rsid w:val="3606A590"/>
    <w:rsid w:val="3606B04B"/>
    <w:rsid w:val="362695D0"/>
    <w:rsid w:val="363FBB4E"/>
    <w:rsid w:val="3646003D"/>
    <w:rsid w:val="3657DD82"/>
    <w:rsid w:val="36671615"/>
    <w:rsid w:val="366D1E02"/>
    <w:rsid w:val="36713413"/>
    <w:rsid w:val="36832D5B"/>
    <w:rsid w:val="36891676"/>
    <w:rsid w:val="369A07E4"/>
    <w:rsid w:val="369F27F7"/>
    <w:rsid w:val="36A6AF83"/>
    <w:rsid w:val="36B75EAC"/>
    <w:rsid w:val="36D5E594"/>
    <w:rsid w:val="36F05B70"/>
    <w:rsid w:val="36F2FF23"/>
    <w:rsid w:val="36FBDCEE"/>
    <w:rsid w:val="3704846E"/>
    <w:rsid w:val="3713F555"/>
    <w:rsid w:val="374AD728"/>
    <w:rsid w:val="374D0522"/>
    <w:rsid w:val="375382CD"/>
    <w:rsid w:val="3767CB6C"/>
    <w:rsid w:val="377AFD4B"/>
    <w:rsid w:val="377C3343"/>
    <w:rsid w:val="3785A520"/>
    <w:rsid w:val="378D6C61"/>
    <w:rsid w:val="3791BCD4"/>
    <w:rsid w:val="37C7FD4E"/>
    <w:rsid w:val="37DAE122"/>
    <w:rsid w:val="37DFC3EB"/>
    <w:rsid w:val="37E47FA2"/>
    <w:rsid w:val="37F13622"/>
    <w:rsid w:val="3805E9A8"/>
    <w:rsid w:val="38244A89"/>
    <w:rsid w:val="3830C639"/>
    <w:rsid w:val="38332DDD"/>
    <w:rsid w:val="383E4F55"/>
    <w:rsid w:val="3840F78C"/>
    <w:rsid w:val="3853BA2D"/>
    <w:rsid w:val="385FCBAE"/>
    <w:rsid w:val="386BDEF8"/>
    <w:rsid w:val="387531DD"/>
    <w:rsid w:val="387797ED"/>
    <w:rsid w:val="3879A05A"/>
    <w:rsid w:val="38877171"/>
    <w:rsid w:val="388F1575"/>
    <w:rsid w:val="389F3E0B"/>
    <w:rsid w:val="38A95B3A"/>
    <w:rsid w:val="38BB1FF4"/>
    <w:rsid w:val="38CEE099"/>
    <w:rsid w:val="38DB671E"/>
    <w:rsid w:val="38F5F0EB"/>
    <w:rsid w:val="3944ED7C"/>
    <w:rsid w:val="39559C6E"/>
    <w:rsid w:val="395A95AB"/>
    <w:rsid w:val="3994F5B3"/>
    <w:rsid w:val="39A26658"/>
    <w:rsid w:val="39A7BDFB"/>
    <w:rsid w:val="39D09B74"/>
    <w:rsid w:val="39DA91E1"/>
    <w:rsid w:val="39E028D4"/>
    <w:rsid w:val="39E2B2FA"/>
    <w:rsid w:val="39E97ABC"/>
    <w:rsid w:val="3A3DC930"/>
    <w:rsid w:val="3A3FD8BF"/>
    <w:rsid w:val="3A5382FE"/>
    <w:rsid w:val="3A5FF188"/>
    <w:rsid w:val="3A608F94"/>
    <w:rsid w:val="3A6D2ADE"/>
    <w:rsid w:val="3A8D7463"/>
    <w:rsid w:val="3ACCE227"/>
    <w:rsid w:val="3ACE6B38"/>
    <w:rsid w:val="3AD2FF5D"/>
    <w:rsid w:val="3AE38F20"/>
    <w:rsid w:val="3AFB56DB"/>
    <w:rsid w:val="3AFCEC00"/>
    <w:rsid w:val="3B037520"/>
    <w:rsid w:val="3B0A7576"/>
    <w:rsid w:val="3B1E06B9"/>
    <w:rsid w:val="3B2E958E"/>
    <w:rsid w:val="3B486C23"/>
    <w:rsid w:val="3B4BF3EB"/>
    <w:rsid w:val="3B5E9B82"/>
    <w:rsid w:val="3B78803C"/>
    <w:rsid w:val="3B8F3015"/>
    <w:rsid w:val="3B9D5D99"/>
    <w:rsid w:val="3BAF4C0E"/>
    <w:rsid w:val="3BC25A24"/>
    <w:rsid w:val="3BC9BEFF"/>
    <w:rsid w:val="3BCBD494"/>
    <w:rsid w:val="3BD4AD9D"/>
    <w:rsid w:val="3BD83A90"/>
    <w:rsid w:val="3BDBE357"/>
    <w:rsid w:val="3BEF5112"/>
    <w:rsid w:val="3C0A255E"/>
    <w:rsid w:val="3C1D7411"/>
    <w:rsid w:val="3C351248"/>
    <w:rsid w:val="3C408405"/>
    <w:rsid w:val="3C46F122"/>
    <w:rsid w:val="3C7505DC"/>
    <w:rsid w:val="3C77AA66"/>
    <w:rsid w:val="3C849137"/>
    <w:rsid w:val="3C977FB6"/>
    <w:rsid w:val="3CA29FD9"/>
    <w:rsid w:val="3CAC604D"/>
    <w:rsid w:val="3CB78535"/>
    <w:rsid w:val="3CE9EA42"/>
    <w:rsid w:val="3D057394"/>
    <w:rsid w:val="3D080A2D"/>
    <w:rsid w:val="3D114268"/>
    <w:rsid w:val="3D2B8966"/>
    <w:rsid w:val="3D422F83"/>
    <w:rsid w:val="3D47C964"/>
    <w:rsid w:val="3D47E418"/>
    <w:rsid w:val="3D4F10E8"/>
    <w:rsid w:val="3D4F3C2B"/>
    <w:rsid w:val="3D546857"/>
    <w:rsid w:val="3D62C63A"/>
    <w:rsid w:val="3D774F00"/>
    <w:rsid w:val="3D99279C"/>
    <w:rsid w:val="3DA31CAD"/>
    <w:rsid w:val="3DACAC53"/>
    <w:rsid w:val="3DC71E37"/>
    <w:rsid w:val="3DDA5EC9"/>
    <w:rsid w:val="3E0482E9"/>
    <w:rsid w:val="3E250059"/>
    <w:rsid w:val="3E3C157A"/>
    <w:rsid w:val="3E54B37D"/>
    <w:rsid w:val="3E63032C"/>
    <w:rsid w:val="3E67E909"/>
    <w:rsid w:val="3E6FEEA3"/>
    <w:rsid w:val="3E7395A1"/>
    <w:rsid w:val="3E83E5B0"/>
    <w:rsid w:val="3E9BE5A5"/>
    <w:rsid w:val="3E9C15E1"/>
    <w:rsid w:val="3E9C5A14"/>
    <w:rsid w:val="3EA1B505"/>
    <w:rsid w:val="3EA2E812"/>
    <w:rsid w:val="3EA7A5B9"/>
    <w:rsid w:val="3EBE0431"/>
    <w:rsid w:val="3ECB5779"/>
    <w:rsid w:val="3F0E8A37"/>
    <w:rsid w:val="3F308FDB"/>
    <w:rsid w:val="3F377B95"/>
    <w:rsid w:val="3F4EAD95"/>
    <w:rsid w:val="3F4F39D6"/>
    <w:rsid w:val="3F5CA70C"/>
    <w:rsid w:val="3F64454E"/>
    <w:rsid w:val="3F8A870C"/>
    <w:rsid w:val="3FC28D16"/>
    <w:rsid w:val="3FC2E5C8"/>
    <w:rsid w:val="3FCC9441"/>
    <w:rsid w:val="3FCEBDD5"/>
    <w:rsid w:val="3FE57056"/>
    <w:rsid w:val="3FEF185E"/>
    <w:rsid w:val="3FF9B716"/>
    <w:rsid w:val="40129B1A"/>
    <w:rsid w:val="4027D092"/>
    <w:rsid w:val="40412280"/>
    <w:rsid w:val="40595CC4"/>
    <w:rsid w:val="405A5E1B"/>
    <w:rsid w:val="405B3372"/>
    <w:rsid w:val="405D5B10"/>
    <w:rsid w:val="40623EC1"/>
    <w:rsid w:val="4063DA10"/>
    <w:rsid w:val="40655561"/>
    <w:rsid w:val="407E7ECD"/>
    <w:rsid w:val="40829832"/>
    <w:rsid w:val="4092E2E7"/>
    <w:rsid w:val="4093C12A"/>
    <w:rsid w:val="40A82277"/>
    <w:rsid w:val="40AF983C"/>
    <w:rsid w:val="40ED07F5"/>
    <w:rsid w:val="40F0D37B"/>
    <w:rsid w:val="40FBFEB8"/>
    <w:rsid w:val="41196609"/>
    <w:rsid w:val="4123BBAF"/>
    <w:rsid w:val="412D9B2A"/>
    <w:rsid w:val="41392F97"/>
    <w:rsid w:val="414F785D"/>
    <w:rsid w:val="415B8274"/>
    <w:rsid w:val="417224AC"/>
    <w:rsid w:val="41865DE9"/>
    <w:rsid w:val="419D8B98"/>
    <w:rsid w:val="41A19E3C"/>
    <w:rsid w:val="41A96682"/>
    <w:rsid w:val="41DAAA7C"/>
    <w:rsid w:val="41DAE58F"/>
    <w:rsid w:val="41DDDB76"/>
    <w:rsid w:val="41F31B53"/>
    <w:rsid w:val="41FA1153"/>
    <w:rsid w:val="42074B40"/>
    <w:rsid w:val="422BB455"/>
    <w:rsid w:val="422C5A9D"/>
    <w:rsid w:val="424E00FB"/>
    <w:rsid w:val="4259311E"/>
    <w:rsid w:val="42618A3F"/>
    <w:rsid w:val="4267FD86"/>
    <w:rsid w:val="4268A584"/>
    <w:rsid w:val="4276F8F3"/>
    <w:rsid w:val="4280398A"/>
    <w:rsid w:val="4285B46D"/>
    <w:rsid w:val="428A8858"/>
    <w:rsid w:val="42934CBE"/>
    <w:rsid w:val="42A174A1"/>
    <w:rsid w:val="42A54FDC"/>
    <w:rsid w:val="42AF17A4"/>
    <w:rsid w:val="42AF4B39"/>
    <w:rsid w:val="42B00F78"/>
    <w:rsid w:val="42B82307"/>
    <w:rsid w:val="42B94A43"/>
    <w:rsid w:val="42DCE4F3"/>
    <w:rsid w:val="42DD64FA"/>
    <w:rsid w:val="42E4D3A6"/>
    <w:rsid w:val="42F3EDEC"/>
    <w:rsid w:val="42FA1A37"/>
    <w:rsid w:val="430AF82C"/>
    <w:rsid w:val="4316C2BF"/>
    <w:rsid w:val="4324C170"/>
    <w:rsid w:val="4324D6B3"/>
    <w:rsid w:val="4334AE04"/>
    <w:rsid w:val="433E8E7F"/>
    <w:rsid w:val="43443B1F"/>
    <w:rsid w:val="434E585E"/>
    <w:rsid w:val="435E1893"/>
    <w:rsid w:val="43646DD7"/>
    <w:rsid w:val="436C80A5"/>
    <w:rsid w:val="438E04C0"/>
    <w:rsid w:val="43AAE74F"/>
    <w:rsid w:val="43BE3801"/>
    <w:rsid w:val="43C040CE"/>
    <w:rsid w:val="43C91FE4"/>
    <w:rsid w:val="43CA2418"/>
    <w:rsid w:val="4404B152"/>
    <w:rsid w:val="4404B3F6"/>
    <w:rsid w:val="440606C9"/>
    <w:rsid w:val="4408871C"/>
    <w:rsid w:val="44495CC0"/>
    <w:rsid w:val="44511857"/>
    <w:rsid w:val="4457F78B"/>
    <w:rsid w:val="445FCA27"/>
    <w:rsid w:val="4462525F"/>
    <w:rsid w:val="446BD695"/>
    <w:rsid w:val="447ED9D1"/>
    <w:rsid w:val="449E6078"/>
    <w:rsid w:val="44AD78C9"/>
    <w:rsid w:val="44B9FC49"/>
    <w:rsid w:val="44C73DB2"/>
    <w:rsid w:val="44D710AE"/>
    <w:rsid w:val="44D72A8D"/>
    <w:rsid w:val="44FB6B46"/>
    <w:rsid w:val="4504EB58"/>
    <w:rsid w:val="4520536D"/>
    <w:rsid w:val="4523A248"/>
    <w:rsid w:val="453AE4C7"/>
    <w:rsid w:val="454E1D8C"/>
    <w:rsid w:val="4555DE35"/>
    <w:rsid w:val="45596671"/>
    <w:rsid w:val="4569F696"/>
    <w:rsid w:val="45711AAC"/>
    <w:rsid w:val="457A9070"/>
    <w:rsid w:val="457AA140"/>
    <w:rsid w:val="45888052"/>
    <w:rsid w:val="45C54AA4"/>
    <w:rsid w:val="45DE0475"/>
    <w:rsid w:val="45F04FEF"/>
    <w:rsid w:val="45F72CD2"/>
    <w:rsid w:val="45FB777E"/>
    <w:rsid w:val="46317DF5"/>
    <w:rsid w:val="463EF515"/>
    <w:rsid w:val="46402237"/>
    <w:rsid w:val="4652AB60"/>
    <w:rsid w:val="467B53E6"/>
    <w:rsid w:val="4680C3E1"/>
    <w:rsid w:val="469FF58C"/>
    <w:rsid w:val="46ADE16E"/>
    <w:rsid w:val="46BE8A6D"/>
    <w:rsid w:val="46C4C89F"/>
    <w:rsid w:val="46CA3A26"/>
    <w:rsid w:val="46E3023F"/>
    <w:rsid w:val="46E57D4B"/>
    <w:rsid w:val="46E86BE0"/>
    <w:rsid w:val="46ED2032"/>
    <w:rsid w:val="46F50B5F"/>
    <w:rsid w:val="47040CCE"/>
    <w:rsid w:val="470A699D"/>
    <w:rsid w:val="470FFD36"/>
    <w:rsid w:val="47147349"/>
    <w:rsid w:val="47170737"/>
    <w:rsid w:val="471C5162"/>
    <w:rsid w:val="471CABC0"/>
    <w:rsid w:val="4720B210"/>
    <w:rsid w:val="47315446"/>
    <w:rsid w:val="473FFD33"/>
    <w:rsid w:val="47439B2F"/>
    <w:rsid w:val="474C5E36"/>
    <w:rsid w:val="474EEBE1"/>
    <w:rsid w:val="4751C907"/>
    <w:rsid w:val="4779D4D6"/>
    <w:rsid w:val="47848F7B"/>
    <w:rsid w:val="478F4289"/>
    <w:rsid w:val="47AFEC89"/>
    <w:rsid w:val="47B0B9AE"/>
    <w:rsid w:val="47CE56BB"/>
    <w:rsid w:val="47D6CC80"/>
    <w:rsid w:val="47F07A9C"/>
    <w:rsid w:val="47F99FFC"/>
    <w:rsid w:val="47FFDCC6"/>
    <w:rsid w:val="482065B7"/>
    <w:rsid w:val="482C5BE5"/>
    <w:rsid w:val="48337B8F"/>
    <w:rsid w:val="484811F8"/>
    <w:rsid w:val="484C49AE"/>
    <w:rsid w:val="485EAB55"/>
    <w:rsid w:val="486D59DA"/>
    <w:rsid w:val="4870270D"/>
    <w:rsid w:val="4870385C"/>
    <w:rsid w:val="48704616"/>
    <w:rsid w:val="48905AFF"/>
    <w:rsid w:val="4895ED38"/>
    <w:rsid w:val="489DF4CC"/>
    <w:rsid w:val="48A79F14"/>
    <w:rsid w:val="48BDB83D"/>
    <w:rsid w:val="48C6C48F"/>
    <w:rsid w:val="48D6BBF4"/>
    <w:rsid w:val="48EA2A08"/>
    <w:rsid w:val="48EFB5CC"/>
    <w:rsid w:val="48F0C245"/>
    <w:rsid w:val="48F326F9"/>
    <w:rsid w:val="48F59228"/>
    <w:rsid w:val="49087715"/>
    <w:rsid w:val="491FC720"/>
    <w:rsid w:val="492ECD94"/>
    <w:rsid w:val="49324AAF"/>
    <w:rsid w:val="493916EE"/>
    <w:rsid w:val="493C3314"/>
    <w:rsid w:val="4989B7B9"/>
    <w:rsid w:val="498DB14F"/>
    <w:rsid w:val="498DC00C"/>
    <w:rsid w:val="4995E41A"/>
    <w:rsid w:val="49A03E03"/>
    <w:rsid w:val="49CA2624"/>
    <w:rsid w:val="49D3AF5B"/>
    <w:rsid w:val="49EA0523"/>
    <w:rsid w:val="4A0148CE"/>
    <w:rsid w:val="4A041E3E"/>
    <w:rsid w:val="4A09A5B9"/>
    <w:rsid w:val="4A0D7663"/>
    <w:rsid w:val="4A171BE7"/>
    <w:rsid w:val="4A336D5C"/>
    <w:rsid w:val="4A531645"/>
    <w:rsid w:val="4A869807"/>
    <w:rsid w:val="4ABC25C6"/>
    <w:rsid w:val="4ABDF2FF"/>
    <w:rsid w:val="4AC7B538"/>
    <w:rsid w:val="4ADA1DF7"/>
    <w:rsid w:val="4AEE1B55"/>
    <w:rsid w:val="4B0B73F5"/>
    <w:rsid w:val="4B0B8CA0"/>
    <w:rsid w:val="4B322509"/>
    <w:rsid w:val="4B49BF7C"/>
    <w:rsid w:val="4B9EB6F1"/>
    <w:rsid w:val="4BAA22EB"/>
    <w:rsid w:val="4BB03D2A"/>
    <w:rsid w:val="4BFCA1E0"/>
    <w:rsid w:val="4C171E47"/>
    <w:rsid w:val="4C1E565F"/>
    <w:rsid w:val="4C21BF68"/>
    <w:rsid w:val="4C2361A3"/>
    <w:rsid w:val="4C2955F0"/>
    <w:rsid w:val="4C479B4C"/>
    <w:rsid w:val="4C48E1E8"/>
    <w:rsid w:val="4C4A3593"/>
    <w:rsid w:val="4C77981A"/>
    <w:rsid w:val="4C820447"/>
    <w:rsid w:val="4C8AD148"/>
    <w:rsid w:val="4C907C5C"/>
    <w:rsid w:val="4C9E47AD"/>
    <w:rsid w:val="4CAFA581"/>
    <w:rsid w:val="4CB184ED"/>
    <w:rsid w:val="4CD0BFF7"/>
    <w:rsid w:val="4CE24757"/>
    <w:rsid w:val="4CF78B42"/>
    <w:rsid w:val="4D05E059"/>
    <w:rsid w:val="4D14AFD0"/>
    <w:rsid w:val="4D26E3D5"/>
    <w:rsid w:val="4D33209A"/>
    <w:rsid w:val="4D55F116"/>
    <w:rsid w:val="4D8449EF"/>
    <w:rsid w:val="4D86CBC6"/>
    <w:rsid w:val="4DB29167"/>
    <w:rsid w:val="4DB948EE"/>
    <w:rsid w:val="4DDF4152"/>
    <w:rsid w:val="4DE8E484"/>
    <w:rsid w:val="4DFCA43E"/>
    <w:rsid w:val="4DFF7225"/>
    <w:rsid w:val="4E01D283"/>
    <w:rsid w:val="4E0C932A"/>
    <w:rsid w:val="4E1948BF"/>
    <w:rsid w:val="4E19C764"/>
    <w:rsid w:val="4E3D2046"/>
    <w:rsid w:val="4E484974"/>
    <w:rsid w:val="4E509943"/>
    <w:rsid w:val="4E618BF8"/>
    <w:rsid w:val="4E62E643"/>
    <w:rsid w:val="4E63CA5B"/>
    <w:rsid w:val="4E665B96"/>
    <w:rsid w:val="4E6E2719"/>
    <w:rsid w:val="4E72F91A"/>
    <w:rsid w:val="4E818670"/>
    <w:rsid w:val="4E8DE6AD"/>
    <w:rsid w:val="4E9B29DF"/>
    <w:rsid w:val="4EAA02D2"/>
    <w:rsid w:val="4EB239AB"/>
    <w:rsid w:val="4EC86752"/>
    <w:rsid w:val="4ED76E45"/>
    <w:rsid w:val="4F033A8F"/>
    <w:rsid w:val="4F135A8D"/>
    <w:rsid w:val="4F1F5C78"/>
    <w:rsid w:val="4F33C877"/>
    <w:rsid w:val="4F350678"/>
    <w:rsid w:val="4F41748F"/>
    <w:rsid w:val="4F48942D"/>
    <w:rsid w:val="4F50C06C"/>
    <w:rsid w:val="4F583CB8"/>
    <w:rsid w:val="4F596D93"/>
    <w:rsid w:val="4F59FDC6"/>
    <w:rsid w:val="4F6C5972"/>
    <w:rsid w:val="4F71CFC6"/>
    <w:rsid w:val="4F820D6F"/>
    <w:rsid w:val="4F88091C"/>
    <w:rsid w:val="4F8A8647"/>
    <w:rsid w:val="4FA07C4F"/>
    <w:rsid w:val="4FAF1843"/>
    <w:rsid w:val="4FB50BEF"/>
    <w:rsid w:val="4FC1879F"/>
    <w:rsid w:val="4FE6079D"/>
    <w:rsid w:val="4FEBCA8B"/>
    <w:rsid w:val="4FF3A983"/>
    <w:rsid w:val="5008B4DD"/>
    <w:rsid w:val="502DA673"/>
    <w:rsid w:val="5031BD47"/>
    <w:rsid w:val="504647E3"/>
    <w:rsid w:val="504A70A2"/>
    <w:rsid w:val="504EC558"/>
    <w:rsid w:val="5058D9C5"/>
    <w:rsid w:val="506191EE"/>
    <w:rsid w:val="5064085F"/>
    <w:rsid w:val="5070EF1E"/>
    <w:rsid w:val="507EF18F"/>
    <w:rsid w:val="5091D70E"/>
    <w:rsid w:val="50A7CE4C"/>
    <w:rsid w:val="50A9387E"/>
    <w:rsid w:val="50B5B08C"/>
    <w:rsid w:val="50BFEF90"/>
    <w:rsid w:val="50C3DDE6"/>
    <w:rsid w:val="50CBEC99"/>
    <w:rsid w:val="50E26128"/>
    <w:rsid w:val="50F23044"/>
    <w:rsid w:val="50FC7940"/>
    <w:rsid w:val="5102C599"/>
    <w:rsid w:val="510C4D48"/>
    <w:rsid w:val="5115324C"/>
    <w:rsid w:val="5115CAA1"/>
    <w:rsid w:val="513B7A71"/>
    <w:rsid w:val="514FDC2F"/>
    <w:rsid w:val="51500F8B"/>
    <w:rsid w:val="515B4148"/>
    <w:rsid w:val="51B6752A"/>
    <w:rsid w:val="51DC5EC0"/>
    <w:rsid w:val="51F32E68"/>
    <w:rsid w:val="51F8200E"/>
    <w:rsid w:val="51FA6C83"/>
    <w:rsid w:val="520C25E0"/>
    <w:rsid w:val="5214C05C"/>
    <w:rsid w:val="522B462A"/>
    <w:rsid w:val="5233E4AF"/>
    <w:rsid w:val="523A5A5D"/>
    <w:rsid w:val="52BE6923"/>
    <w:rsid w:val="52BFA9DE"/>
    <w:rsid w:val="52E7FE0C"/>
    <w:rsid w:val="52F2B6A5"/>
    <w:rsid w:val="530A18F6"/>
    <w:rsid w:val="531DA00D"/>
    <w:rsid w:val="531FD828"/>
    <w:rsid w:val="5327C17A"/>
    <w:rsid w:val="5329894F"/>
    <w:rsid w:val="53419DF0"/>
    <w:rsid w:val="53727F9D"/>
    <w:rsid w:val="538DF0E2"/>
    <w:rsid w:val="53A083E9"/>
    <w:rsid w:val="53A5E1FC"/>
    <w:rsid w:val="53D20808"/>
    <w:rsid w:val="53DECDCC"/>
    <w:rsid w:val="53F98000"/>
    <w:rsid w:val="540B9B1C"/>
    <w:rsid w:val="540EDF98"/>
    <w:rsid w:val="54146378"/>
    <w:rsid w:val="5416770A"/>
    <w:rsid w:val="54218BC4"/>
    <w:rsid w:val="542AADB6"/>
    <w:rsid w:val="542EF5ED"/>
    <w:rsid w:val="54312702"/>
    <w:rsid w:val="544117C3"/>
    <w:rsid w:val="545BF227"/>
    <w:rsid w:val="545D91A2"/>
    <w:rsid w:val="54A8FB23"/>
    <w:rsid w:val="54AF0A3E"/>
    <w:rsid w:val="54BAE278"/>
    <w:rsid w:val="54BAECCA"/>
    <w:rsid w:val="54BBFBEA"/>
    <w:rsid w:val="54BC17D8"/>
    <w:rsid w:val="54C6D492"/>
    <w:rsid w:val="54CB3D9C"/>
    <w:rsid w:val="54EB7763"/>
    <w:rsid w:val="54ED619E"/>
    <w:rsid w:val="54F769FB"/>
    <w:rsid w:val="550AC631"/>
    <w:rsid w:val="551B9E00"/>
    <w:rsid w:val="55527AD9"/>
    <w:rsid w:val="5554342B"/>
    <w:rsid w:val="5560E278"/>
    <w:rsid w:val="557C860D"/>
    <w:rsid w:val="5585034B"/>
    <w:rsid w:val="558C1032"/>
    <w:rsid w:val="558D02E4"/>
    <w:rsid w:val="55B7C339"/>
    <w:rsid w:val="55ED1354"/>
    <w:rsid w:val="562216C2"/>
    <w:rsid w:val="56316BE4"/>
    <w:rsid w:val="5632211A"/>
    <w:rsid w:val="564B7BF7"/>
    <w:rsid w:val="56677A7E"/>
    <w:rsid w:val="56757355"/>
    <w:rsid w:val="568977F9"/>
    <w:rsid w:val="568B69BE"/>
    <w:rsid w:val="5696DC36"/>
    <w:rsid w:val="569E7D0B"/>
    <w:rsid w:val="56A262AD"/>
    <w:rsid w:val="56AE8AC9"/>
    <w:rsid w:val="56B851AA"/>
    <w:rsid w:val="56B8C823"/>
    <w:rsid w:val="56BE06DC"/>
    <w:rsid w:val="56CA0362"/>
    <w:rsid w:val="56CB03D8"/>
    <w:rsid w:val="56DF0F9B"/>
    <w:rsid w:val="57039526"/>
    <w:rsid w:val="570F168F"/>
    <w:rsid w:val="571DDF70"/>
    <w:rsid w:val="574AA319"/>
    <w:rsid w:val="5765E932"/>
    <w:rsid w:val="576B48EB"/>
    <w:rsid w:val="5782665D"/>
    <w:rsid w:val="57898E9A"/>
    <w:rsid w:val="57A6E614"/>
    <w:rsid w:val="57B37600"/>
    <w:rsid w:val="57B4E826"/>
    <w:rsid w:val="57B85D1B"/>
    <w:rsid w:val="57D0F1FE"/>
    <w:rsid w:val="57D5800D"/>
    <w:rsid w:val="57D9D207"/>
    <w:rsid w:val="57EF33C9"/>
    <w:rsid w:val="57FB3D27"/>
    <w:rsid w:val="58050DC4"/>
    <w:rsid w:val="580EC8EA"/>
    <w:rsid w:val="5814871E"/>
    <w:rsid w:val="581742E8"/>
    <w:rsid w:val="5817C0F1"/>
    <w:rsid w:val="5829B66F"/>
    <w:rsid w:val="584245CF"/>
    <w:rsid w:val="586E62F1"/>
    <w:rsid w:val="5888549C"/>
    <w:rsid w:val="58A11476"/>
    <w:rsid w:val="58A71D2F"/>
    <w:rsid w:val="58BF151B"/>
    <w:rsid w:val="58D73513"/>
    <w:rsid w:val="58D8FF7B"/>
    <w:rsid w:val="58DAE247"/>
    <w:rsid w:val="58FA7CF4"/>
    <w:rsid w:val="59023C6A"/>
    <w:rsid w:val="59094C29"/>
    <w:rsid w:val="5949ECF9"/>
    <w:rsid w:val="594BFE03"/>
    <w:rsid w:val="594F4661"/>
    <w:rsid w:val="59542D7C"/>
    <w:rsid w:val="595C412D"/>
    <w:rsid w:val="59617F55"/>
    <w:rsid w:val="596B41C7"/>
    <w:rsid w:val="599FA2F6"/>
    <w:rsid w:val="59AAEC15"/>
    <w:rsid w:val="59C4ED8E"/>
    <w:rsid w:val="59D00147"/>
    <w:rsid w:val="59DC1510"/>
    <w:rsid w:val="59EACA43"/>
    <w:rsid w:val="5A07BA59"/>
    <w:rsid w:val="5A08C12B"/>
    <w:rsid w:val="5A138B44"/>
    <w:rsid w:val="5A196E4E"/>
    <w:rsid w:val="5A1B4B12"/>
    <w:rsid w:val="5A3424E7"/>
    <w:rsid w:val="5A3A688F"/>
    <w:rsid w:val="5A457760"/>
    <w:rsid w:val="5A61C7BE"/>
    <w:rsid w:val="5A718515"/>
    <w:rsid w:val="5AC75B73"/>
    <w:rsid w:val="5AE382B8"/>
    <w:rsid w:val="5AE3A91E"/>
    <w:rsid w:val="5B0298D9"/>
    <w:rsid w:val="5B27402C"/>
    <w:rsid w:val="5B35C20A"/>
    <w:rsid w:val="5B454F3C"/>
    <w:rsid w:val="5B56D2E2"/>
    <w:rsid w:val="5B7F7650"/>
    <w:rsid w:val="5B8CD57D"/>
    <w:rsid w:val="5B8D34B8"/>
    <w:rsid w:val="5B9EA773"/>
    <w:rsid w:val="5BA84560"/>
    <w:rsid w:val="5BD51B2D"/>
    <w:rsid w:val="5BDED9B5"/>
    <w:rsid w:val="5BE2BC2F"/>
    <w:rsid w:val="5BE90169"/>
    <w:rsid w:val="5BFF86F9"/>
    <w:rsid w:val="5C02CCE8"/>
    <w:rsid w:val="5C02F314"/>
    <w:rsid w:val="5C0ED5D5"/>
    <w:rsid w:val="5C0F0218"/>
    <w:rsid w:val="5C10DD0E"/>
    <w:rsid w:val="5C10E590"/>
    <w:rsid w:val="5C404B99"/>
    <w:rsid w:val="5C4CB4F5"/>
    <w:rsid w:val="5C511C1C"/>
    <w:rsid w:val="5C6369C3"/>
    <w:rsid w:val="5C691119"/>
    <w:rsid w:val="5C6C22DF"/>
    <w:rsid w:val="5C6CB8DC"/>
    <w:rsid w:val="5C6FA85A"/>
    <w:rsid w:val="5C797599"/>
    <w:rsid w:val="5C8112E7"/>
    <w:rsid w:val="5C83A21A"/>
    <w:rsid w:val="5C8BA1E8"/>
    <w:rsid w:val="5C941ACD"/>
    <w:rsid w:val="5C9BFCD9"/>
    <w:rsid w:val="5CA33118"/>
    <w:rsid w:val="5CA870E9"/>
    <w:rsid w:val="5CAA3036"/>
    <w:rsid w:val="5CB68C09"/>
    <w:rsid w:val="5CCABF20"/>
    <w:rsid w:val="5CCC4685"/>
    <w:rsid w:val="5CE2D6E7"/>
    <w:rsid w:val="5CEE835A"/>
    <w:rsid w:val="5CFE5E7E"/>
    <w:rsid w:val="5D00B9E4"/>
    <w:rsid w:val="5D272D7C"/>
    <w:rsid w:val="5D28A5DE"/>
    <w:rsid w:val="5D313E4C"/>
    <w:rsid w:val="5D390B64"/>
    <w:rsid w:val="5D56E363"/>
    <w:rsid w:val="5D749312"/>
    <w:rsid w:val="5DA18424"/>
    <w:rsid w:val="5DACB5F1"/>
    <w:rsid w:val="5DE4A5E3"/>
    <w:rsid w:val="5DFF3A24"/>
    <w:rsid w:val="5E0727AA"/>
    <w:rsid w:val="5E0E5056"/>
    <w:rsid w:val="5E2644D3"/>
    <w:rsid w:val="5E59F94A"/>
    <w:rsid w:val="5E69D253"/>
    <w:rsid w:val="5E6F2544"/>
    <w:rsid w:val="5E72836F"/>
    <w:rsid w:val="5E7FC488"/>
    <w:rsid w:val="5EAFF064"/>
    <w:rsid w:val="5EBBC723"/>
    <w:rsid w:val="5ED76D3D"/>
    <w:rsid w:val="5EE56AD4"/>
    <w:rsid w:val="5EE87DD9"/>
    <w:rsid w:val="5EF5529C"/>
    <w:rsid w:val="5EFE9C15"/>
    <w:rsid w:val="5F0A7A4A"/>
    <w:rsid w:val="5F0ABD13"/>
    <w:rsid w:val="5F1B9D50"/>
    <w:rsid w:val="5F1E5ECE"/>
    <w:rsid w:val="5F55E1A7"/>
    <w:rsid w:val="5F5F9119"/>
    <w:rsid w:val="5F692068"/>
    <w:rsid w:val="5FA01531"/>
    <w:rsid w:val="5FA2F80B"/>
    <w:rsid w:val="5FA63449"/>
    <w:rsid w:val="5FB91943"/>
    <w:rsid w:val="5FCCBE51"/>
    <w:rsid w:val="5FD5DD7B"/>
    <w:rsid w:val="5FD97CEC"/>
    <w:rsid w:val="5FE84883"/>
    <w:rsid w:val="5FF00171"/>
    <w:rsid w:val="6009CA13"/>
    <w:rsid w:val="600CA7E4"/>
    <w:rsid w:val="601F4F99"/>
    <w:rsid w:val="6029907E"/>
    <w:rsid w:val="604B4C6B"/>
    <w:rsid w:val="605592C3"/>
    <w:rsid w:val="605D17D2"/>
    <w:rsid w:val="60691729"/>
    <w:rsid w:val="606A9CF5"/>
    <w:rsid w:val="6071B42F"/>
    <w:rsid w:val="607974D6"/>
    <w:rsid w:val="6090C3B4"/>
    <w:rsid w:val="60942A4D"/>
    <w:rsid w:val="609A8990"/>
    <w:rsid w:val="609CA758"/>
    <w:rsid w:val="60A3BECD"/>
    <w:rsid w:val="60AF30F4"/>
    <w:rsid w:val="60C5C241"/>
    <w:rsid w:val="60E4BA45"/>
    <w:rsid w:val="60E6E396"/>
    <w:rsid w:val="60E839E2"/>
    <w:rsid w:val="61177994"/>
    <w:rsid w:val="61405C47"/>
    <w:rsid w:val="614804AA"/>
    <w:rsid w:val="614BEB71"/>
    <w:rsid w:val="61678BF0"/>
    <w:rsid w:val="617403D5"/>
    <w:rsid w:val="619BE89C"/>
    <w:rsid w:val="619DBF2A"/>
    <w:rsid w:val="61B62496"/>
    <w:rsid w:val="61C22692"/>
    <w:rsid w:val="61C2DA93"/>
    <w:rsid w:val="61CDDA7A"/>
    <w:rsid w:val="61E3549D"/>
    <w:rsid w:val="61F903B1"/>
    <w:rsid w:val="61F9A705"/>
    <w:rsid w:val="61FE5E87"/>
    <w:rsid w:val="620549B6"/>
    <w:rsid w:val="620F0DFF"/>
    <w:rsid w:val="622E8567"/>
    <w:rsid w:val="62328B5F"/>
    <w:rsid w:val="62666544"/>
    <w:rsid w:val="626AD89C"/>
    <w:rsid w:val="62796E73"/>
    <w:rsid w:val="62A0461C"/>
    <w:rsid w:val="62C9D829"/>
    <w:rsid w:val="62CAD80E"/>
    <w:rsid w:val="62D815B1"/>
    <w:rsid w:val="62DA98CD"/>
    <w:rsid w:val="62E11810"/>
    <w:rsid w:val="62F21600"/>
    <w:rsid w:val="62F57ABC"/>
    <w:rsid w:val="631A1BDA"/>
    <w:rsid w:val="631D371E"/>
    <w:rsid w:val="631E8FA5"/>
    <w:rsid w:val="632F0AD3"/>
    <w:rsid w:val="6352B45A"/>
    <w:rsid w:val="6355EDB5"/>
    <w:rsid w:val="635E1A26"/>
    <w:rsid w:val="636789AC"/>
    <w:rsid w:val="636BADF2"/>
    <w:rsid w:val="636FE650"/>
    <w:rsid w:val="63708916"/>
    <w:rsid w:val="63769861"/>
    <w:rsid w:val="63789026"/>
    <w:rsid w:val="63A05567"/>
    <w:rsid w:val="63B6878F"/>
    <w:rsid w:val="63C0DE0E"/>
    <w:rsid w:val="63CFB1F6"/>
    <w:rsid w:val="63ED8157"/>
    <w:rsid w:val="63F0AC93"/>
    <w:rsid w:val="63F4B670"/>
    <w:rsid w:val="64008BFF"/>
    <w:rsid w:val="64097241"/>
    <w:rsid w:val="64347778"/>
    <w:rsid w:val="64406DBA"/>
    <w:rsid w:val="645CCE3F"/>
    <w:rsid w:val="645EC663"/>
    <w:rsid w:val="6466EC96"/>
    <w:rsid w:val="646DEE9D"/>
    <w:rsid w:val="647AA2A6"/>
    <w:rsid w:val="649182AC"/>
    <w:rsid w:val="64AB64C6"/>
    <w:rsid w:val="64B56DFC"/>
    <w:rsid w:val="64D11033"/>
    <w:rsid w:val="64D3ED6A"/>
    <w:rsid w:val="64E59F29"/>
    <w:rsid w:val="64F52BA7"/>
    <w:rsid w:val="64FCCDA9"/>
    <w:rsid w:val="650805D6"/>
    <w:rsid w:val="65084239"/>
    <w:rsid w:val="650F7297"/>
    <w:rsid w:val="652EF458"/>
    <w:rsid w:val="652FA060"/>
    <w:rsid w:val="653FC676"/>
    <w:rsid w:val="65464994"/>
    <w:rsid w:val="6548E468"/>
    <w:rsid w:val="654BCA6B"/>
    <w:rsid w:val="65540E66"/>
    <w:rsid w:val="65610C01"/>
    <w:rsid w:val="656891BF"/>
    <w:rsid w:val="658BD69E"/>
    <w:rsid w:val="65960C79"/>
    <w:rsid w:val="6598E16A"/>
    <w:rsid w:val="65C1495D"/>
    <w:rsid w:val="65E7550E"/>
    <w:rsid w:val="6603E3A4"/>
    <w:rsid w:val="66101166"/>
    <w:rsid w:val="661B790D"/>
    <w:rsid w:val="661EA813"/>
    <w:rsid w:val="662210A7"/>
    <w:rsid w:val="6635C063"/>
    <w:rsid w:val="66553D96"/>
    <w:rsid w:val="66598296"/>
    <w:rsid w:val="6659AA22"/>
    <w:rsid w:val="666516D8"/>
    <w:rsid w:val="6679ED2A"/>
    <w:rsid w:val="667DD186"/>
    <w:rsid w:val="669578F1"/>
    <w:rsid w:val="66B7921D"/>
    <w:rsid w:val="66BE56F8"/>
    <w:rsid w:val="66D2A367"/>
    <w:rsid w:val="66D3B5C1"/>
    <w:rsid w:val="66DB479B"/>
    <w:rsid w:val="66E2F26D"/>
    <w:rsid w:val="66E9FE54"/>
    <w:rsid w:val="66F635FB"/>
    <w:rsid w:val="66FFC013"/>
    <w:rsid w:val="67010429"/>
    <w:rsid w:val="6715B5D5"/>
    <w:rsid w:val="6721E7C9"/>
    <w:rsid w:val="67231BDC"/>
    <w:rsid w:val="672B2D41"/>
    <w:rsid w:val="674EDACF"/>
    <w:rsid w:val="675A1F59"/>
    <w:rsid w:val="675E25E9"/>
    <w:rsid w:val="6760EC5E"/>
    <w:rsid w:val="6765545B"/>
    <w:rsid w:val="67695B02"/>
    <w:rsid w:val="6784AB6A"/>
    <w:rsid w:val="67993E13"/>
    <w:rsid w:val="67A6AE65"/>
    <w:rsid w:val="67AE4759"/>
    <w:rsid w:val="67B75AA7"/>
    <w:rsid w:val="67BAD7D7"/>
    <w:rsid w:val="67C5AF98"/>
    <w:rsid w:val="67E4359B"/>
    <w:rsid w:val="67E5C6E6"/>
    <w:rsid w:val="67EF072D"/>
    <w:rsid w:val="67FCDF2D"/>
    <w:rsid w:val="67FEC68A"/>
    <w:rsid w:val="680E2134"/>
    <w:rsid w:val="6861A141"/>
    <w:rsid w:val="686C57A9"/>
    <w:rsid w:val="686CE3CF"/>
    <w:rsid w:val="6880852A"/>
    <w:rsid w:val="688A4205"/>
    <w:rsid w:val="688EA979"/>
    <w:rsid w:val="68A4D76B"/>
    <w:rsid w:val="68BD5CBD"/>
    <w:rsid w:val="68BFE5F8"/>
    <w:rsid w:val="68D6138E"/>
    <w:rsid w:val="68E963A2"/>
    <w:rsid w:val="69158A2E"/>
    <w:rsid w:val="6927588A"/>
    <w:rsid w:val="69354185"/>
    <w:rsid w:val="6937A5CD"/>
    <w:rsid w:val="6948B0E3"/>
    <w:rsid w:val="6959166F"/>
    <w:rsid w:val="695FD707"/>
    <w:rsid w:val="6978F5E5"/>
    <w:rsid w:val="698EA781"/>
    <w:rsid w:val="69B27612"/>
    <w:rsid w:val="69B97664"/>
    <w:rsid w:val="69BC68AC"/>
    <w:rsid w:val="69C1DE63"/>
    <w:rsid w:val="69C8FBD8"/>
    <w:rsid w:val="69D0E9E1"/>
    <w:rsid w:val="69D6D7E0"/>
    <w:rsid w:val="69E6AE60"/>
    <w:rsid w:val="69EC5AB6"/>
    <w:rsid w:val="69EDB1AA"/>
    <w:rsid w:val="6A1FA586"/>
    <w:rsid w:val="6A2EA621"/>
    <w:rsid w:val="6A2FF7A1"/>
    <w:rsid w:val="6A35D9AC"/>
    <w:rsid w:val="6A3C4716"/>
    <w:rsid w:val="6A4451AD"/>
    <w:rsid w:val="6A4456EC"/>
    <w:rsid w:val="6A508C59"/>
    <w:rsid w:val="6A5694D2"/>
    <w:rsid w:val="6A5704B0"/>
    <w:rsid w:val="6A5D5D61"/>
    <w:rsid w:val="6A6336E0"/>
    <w:rsid w:val="6A642B21"/>
    <w:rsid w:val="6A6DA4B7"/>
    <w:rsid w:val="6A7B4AF1"/>
    <w:rsid w:val="6ACB189A"/>
    <w:rsid w:val="6ADEEA1A"/>
    <w:rsid w:val="6AE2275D"/>
    <w:rsid w:val="6AECB39E"/>
    <w:rsid w:val="6AF2BA2D"/>
    <w:rsid w:val="6B36FA75"/>
    <w:rsid w:val="6B48354C"/>
    <w:rsid w:val="6B4C4733"/>
    <w:rsid w:val="6B4C6EA8"/>
    <w:rsid w:val="6B521ABE"/>
    <w:rsid w:val="6B697F47"/>
    <w:rsid w:val="6B6E904C"/>
    <w:rsid w:val="6B830600"/>
    <w:rsid w:val="6B938692"/>
    <w:rsid w:val="6BAF749A"/>
    <w:rsid w:val="6BC77DFF"/>
    <w:rsid w:val="6BCF3E4B"/>
    <w:rsid w:val="6BE8C549"/>
    <w:rsid w:val="6C015540"/>
    <w:rsid w:val="6C1D4430"/>
    <w:rsid w:val="6C1E080E"/>
    <w:rsid w:val="6C44797E"/>
    <w:rsid w:val="6C4A23AB"/>
    <w:rsid w:val="6C5891F7"/>
    <w:rsid w:val="6C7DE1A9"/>
    <w:rsid w:val="6C7E59E3"/>
    <w:rsid w:val="6C9ACBF6"/>
    <w:rsid w:val="6C9C34BA"/>
    <w:rsid w:val="6CDA81E4"/>
    <w:rsid w:val="6CFBDEA9"/>
    <w:rsid w:val="6D0B3C40"/>
    <w:rsid w:val="6D0D4773"/>
    <w:rsid w:val="6D1C4D4A"/>
    <w:rsid w:val="6D1CE131"/>
    <w:rsid w:val="6D23912B"/>
    <w:rsid w:val="6D243062"/>
    <w:rsid w:val="6D3E4A17"/>
    <w:rsid w:val="6D5A54AC"/>
    <w:rsid w:val="6D5B5D01"/>
    <w:rsid w:val="6D6109B9"/>
    <w:rsid w:val="6D6AC248"/>
    <w:rsid w:val="6D826A7D"/>
    <w:rsid w:val="6D8CAD65"/>
    <w:rsid w:val="6DBBAE6D"/>
    <w:rsid w:val="6DBC6D44"/>
    <w:rsid w:val="6DC659A6"/>
    <w:rsid w:val="6DCD41DC"/>
    <w:rsid w:val="6DD8A970"/>
    <w:rsid w:val="6DD9C759"/>
    <w:rsid w:val="6DEBDA85"/>
    <w:rsid w:val="6DECBDA4"/>
    <w:rsid w:val="6E0D44C9"/>
    <w:rsid w:val="6E1A1FCD"/>
    <w:rsid w:val="6E21D654"/>
    <w:rsid w:val="6E585BB9"/>
    <w:rsid w:val="6E5F13AC"/>
    <w:rsid w:val="6E6B3846"/>
    <w:rsid w:val="6E7CF23E"/>
    <w:rsid w:val="6E7D552D"/>
    <w:rsid w:val="6E7FD60E"/>
    <w:rsid w:val="6E826B46"/>
    <w:rsid w:val="6E8C2EC6"/>
    <w:rsid w:val="6EA08AD6"/>
    <w:rsid w:val="6EC1F675"/>
    <w:rsid w:val="6ED58AA0"/>
    <w:rsid w:val="6EDAC468"/>
    <w:rsid w:val="6EE26641"/>
    <w:rsid w:val="6EF7E60A"/>
    <w:rsid w:val="6EFAF092"/>
    <w:rsid w:val="6F021B81"/>
    <w:rsid w:val="6F1A5000"/>
    <w:rsid w:val="6F32D08C"/>
    <w:rsid w:val="6F386E41"/>
    <w:rsid w:val="6F3A0AB5"/>
    <w:rsid w:val="6F4B015E"/>
    <w:rsid w:val="6F4FE81B"/>
    <w:rsid w:val="6F52F1F8"/>
    <w:rsid w:val="6F54126E"/>
    <w:rsid w:val="6F5D76B5"/>
    <w:rsid w:val="6F64C9EB"/>
    <w:rsid w:val="6F888011"/>
    <w:rsid w:val="6F8D35B0"/>
    <w:rsid w:val="6F9E0E63"/>
    <w:rsid w:val="6FA9E3D4"/>
    <w:rsid w:val="6FBB5198"/>
    <w:rsid w:val="6FC84105"/>
    <w:rsid w:val="6FC963A9"/>
    <w:rsid w:val="6FD12FA7"/>
    <w:rsid w:val="6FD68612"/>
    <w:rsid w:val="6FDE4074"/>
    <w:rsid w:val="6FFCFD46"/>
    <w:rsid w:val="6FFD9640"/>
    <w:rsid w:val="7012AE92"/>
    <w:rsid w:val="701BA66F"/>
    <w:rsid w:val="701EC34E"/>
    <w:rsid w:val="702AA0A3"/>
    <w:rsid w:val="70314589"/>
    <w:rsid w:val="7032308B"/>
    <w:rsid w:val="70363656"/>
    <w:rsid w:val="703783D4"/>
    <w:rsid w:val="7037AED7"/>
    <w:rsid w:val="70403D1E"/>
    <w:rsid w:val="704144EC"/>
    <w:rsid w:val="704F92FB"/>
    <w:rsid w:val="7051B012"/>
    <w:rsid w:val="7052F11A"/>
    <w:rsid w:val="7063869D"/>
    <w:rsid w:val="70926891"/>
    <w:rsid w:val="70975EFF"/>
    <w:rsid w:val="7097A4E5"/>
    <w:rsid w:val="709AE62D"/>
    <w:rsid w:val="709D6B53"/>
    <w:rsid w:val="709E02F3"/>
    <w:rsid w:val="70AA7B33"/>
    <w:rsid w:val="70AE71DF"/>
    <w:rsid w:val="70BFAA39"/>
    <w:rsid w:val="70C23AFA"/>
    <w:rsid w:val="70CFCDCE"/>
    <w:rsid w:val="70D33978"/>
    <w:rsid w:val="710CA47D"/>
    <w:rsid w:val="7154ECD8"/>
    <w:rsid w:val="7166FE8F"/>
    <w:rsid w:val="719D48F9"/>
    <w:rsid w:val="71ABEC3C"/>
    <w:rsid w:val="71AC0C78"/>
    <w:rsid w:val="71B5888B"/>
    <w:rsid w:val="71D0D35E"/>
    <w:rsid w:val="71DA02A9"/>
    <w:rsid w:val="71DEF6E9"/>
    <w:rsid w:val="71E98118"/>
    <w:rsid w:val="71FA2BFF"/>
    <w:rsid w:val="7205A276"/>
    <w:rsid w:val="7222882A"/>
    <w:rsid w:val="72337546"/>
    <w:rsid w:val="7236A38E"/>
    <w:rsid w:val="7236D564"/>
    <w:rsid w:val="723CD340"/>
    <w:rsid w:val="72426EE8"/>
    <w:rsid w:val="7246F1D5"/>
    <w:rsid w:val="725C2E66"/>
    <w:rsid w:val="728589C5"/>
    <w:rsid w:val="728B20FA"/>
    <w:rsid w:val="7292E2A2"/>
    <w:rsid w:val="72931E75"/>
    <w:rsid w:val="729F0826"/>
    <w:rsid w:val="72B3FCDD"/>
    <w:rsid w:val="72D410D1"/>
    <w:rsid w:val="7302CEF0"/>
    <w:rsid w:val="730E2663"/>
    <w:rsid w:val="73275F68"/>
    <w:rsid w:val="73315908"/>
    <w:rsid w:val="7339EE37"/>
    <w:rsid w:val="73545FA3"/>
    <w:rsid w:val="7357808D"/>
    <w:rsid w:val="73778AA4"/>
    <w:rsid w:val="7378FDDB"/>
    <w:rsid w:val="7387FE16"/>
    <w:rsid w:val="738DA7DC"/>
    <w:rsid w:val="739D8BE4"/>
    <w:rsid w:val="73C118B6"/>
    <w:rsid w:val="73C95719"/>
    <w:rsid w:val="73E67D7D"/>
    <w:rsid w:val="73F70ACF"/>
    <w:rsid w:val="74043A96"/>
    <w:rsid w:val="74125B9F"/>
    <w:rsid w:val="742600B3"/>
    <w:rsid w:val="7438B21F"/>
    <w:rsid w:val="74408CA8"/>
    <w:rsid w:val="745362DC"/>
    <w:rsid w:val="746845C4"/>
    <w:rsid w:val="747F409B"/>
    <w:rsid w:val="74849E90"/>
    <w:rsid w:val="7488DA14"/>
    <w:rsid w:val="749B3B64"/>
    <w:rsid w:val="749B4FA9"/>
    <w:rsid w:val="74D37F4C"/>
    <w:rsid w:val="74E4A07F"/>
    <w:rsid w:val="74F5C1CE"/>
    <w:rsid w:val="750C21A8"/>
    <w:rsid w:val="75191BA7"/>
    <w:rsid w:val="7543AA2E"/>
    <w:rsid w:val="7544A5C7"/>
    <w:rsid w:val="754DD183"/>
    <w:rsid w:val="755490C6"/>
    <w:rsid w:val="755BB62D"/>
    <w:rsid w:val="756AE453"/>
    <w:rsid w:val="756F26BF"/>
    <w:rsid w:val="7578CB03"/>
    <w:rsid w:val="757F6507"/>
    <w:rsid w:val="7597B931"/>
    <w:rsid w:val="75984374"/>
    <w:rsid w:val="75A7DD4A"/>
    <w:rsid w:val="75B05D1E"/>
    <w:rsid w:val="75B67E7F"/>
    <w:rsid w:val="75BD16B4"/>
    <w:rsid w:val="75C8F81C"/>
    <w:rsid w:val="75CEB637"/>
    <w:rsid w:val="75DEBFDF"/>
    <w:rsid w:val="75E6D306"/>
    <w:rsid w:val="75EFE349"/>
    <w:rsid w:val="75F40006"/>
    <w:rsid w:val="75F6E977"/>
    <w:rsid w:val="76091A31"/>
    <w:rsid w:val="760B9B92"/>
    <w:rsid w:val="76188D30"/>
    <w:rsid w:val="761C1676"/>
    <w:rsid w:val="76216FEC"/>
    <w:rsid w:val="76379977"/>
    <w:rsid w:val="76429D99"/>
    <w:rsid w:val="76431650"/>
    <w:rsid w:val="7657D411"/>
    <w:rsid w:val="765B8403"/>
    <w:rsid w:val="766D4F35"/>
    <w:rsid w:val="766FCDEC"/>
    <w:rsid w:val="76758DC8"/>
    <w:rsid w:val="7693D2FB"/>
    <w:rsid w:val="76AF0D58"/>
    <w:rsid w:val="76E65AA1"/>
    <w:rsid w:val="7704E6F9"/>
    <w:rsid w:val="770F822C"/>
    <w:rsid w:val="7716C01E"/>
    <w:rsid w:val="7727C7B7"/>
    <w:rsid w:val="772E8F9C"/>
    <w:rsid w:val="773E5177"/>
    <w:rsid w:val="77427AFC"/>
    <w:rsid w:val="7750CE3A"/>
    <w:rsid w:val="77524F74"/>
    <w:rsid w:val="77564767"/>
    <w:rsid w:val="775F2453"/>
    <w:rsid w:val="777E06D7"/>
    <w:rsid w:val="77858DBD"/>
    <w:rsid w:val="778DA8A0"/>
    <w:rsid w:val="778EBEEB"/>
    <w:rsid w:val="779B6805"/>
    <w:rsid w:val="77A0A601"/>
    <w:rsid w:val="77A33410"/>
    <w:rsid w:val="77A4D612"/>
    <w:rsid w:val="77BA6D70"/>
    <w:rsid w:val="77C020B3"/>
    <w:rsid w:val="77C360EC"/>
    <w:rsid w:val="77CEC40C"/>
    <w:rsid w:val="77D92612"/>
    <w:rsid w:val="77DBB667"/>
    <w:rsid w:val="77E24D97"/>
    <w:rsid w:val="77F59583"/>
    <w:rsid w:val="781E59D0"/>
    <w:rsid w:val="782ECB83"/>
    <w:rsid w:val="783C5EAA"/>
    <w:rsid w:val="784C0FE1"/>
    <w:rsid w:val="78500ACE"/>
    <w:rsid w:val="78584015"/>
    <w:rsid w:val="78894887"/>
    <w:rsid w:val="78ACD67B"/>
    <w:rsid w:val="78C59595"/>
    <w:rsid w:val="78C6282A"/>
    <w:rsid w:val="78C78BD4"/>
    <w:rsid w:val="78CD1086"/>
    <w:rsid w:val="78EE7777"/>
    <w:rsid w:val="78F020ED"/>
    <w:rsid w:val="78F621B1"/>
    <w:rsid w:val="79241367"/>
    <w:rsid w:val="79277AF4"/>
    <w:rsid w:val="7927AD67"/>
    <w:rsid w:val="792AE0B7"/>
    <w:rsid w:val="79469300"/>
    <w:rsid w:val="79494A18"/>
    <w:rsid w:val="795C7203"/>
    <w:rsid w:val="79684270"/>
    <w:rsid w:val="796BAA91"/>
    <w:rsid w:val="79733C67"/>
    <w:rsid w:val="797BF011"/>
    <w:rsid w:val="798A9742"/>
    <w:rsid w:val="79A09A73"/>
    <w:rsid w:val="79A3882B"/>
    <w:rsid w:val="79A5265A"/>
    <w:rsid w:val="79A98603"/>
    <w:rsid w:val="79C34021"/>
    <w:rsid w:val="79E0766F"/>
    <w:rsid w:val="79E0AA79"/>
    <w:rsid w:val="79E42780"/>
    <w:rsid w:val="79E8DA36"/>
    <w:rsid w:val="79ECEF24"/>
    <w:rsid w:val="7A0F04B1"/>
    <w:rsid w:val="7A2CE9AF"/>
    <w:rsid w:val="7A3A1126"/>
    <w:rsid w:val="7A4F2F61"/>
    <w:rsid w:val="7A5E1611"/>
    <w:rsid w:val="7A718426"/>
    <w:rsid w:val="7A72A7EA"/>
    <w:rsid w:val="7A7AA81C"/>
    <w:rsid w:val="7A7F2680"/>
    <w:rsid w:val="7A820944"/>
    <w:rsid w:val="7A8E4B3E"/>
    <w:rsid w:val="7A9EEF5B"/>
    <w:rsid w:val="7AAC05C4"/>
    <w:rsid w:val="7ABBCB3B"/>
    <w:rsid w:val="7ABE5EEB"/>
    <w:rsid w:val="7AC78990"/>
    <w:rsid w:val="7AE7C792"/>
    <w:rsid w:val="7AEA6DA0"/>
    <w:rsid w:val="7AF909AA"/>
    <w:rsid w:val="7AFC9C70"/>
    <w:rsid w:val="7AFDBBC5"/>
    <w:rsid w:val="7AFFBFD3"/>
    <w:rsid w:val="7B0DE0D5"/>
    <w:rsid w:val="7B2E359F"/>
    <w:rsid w:val="7B301BB8"/>
    <w:rsid w:val="7B321D42"/>
    <w:rsid w:val="7B37D693"/>
    <w:rsid w:val="7B4224DF"/>
    <w:rsid w:val="7B633672"/>
    <w:rsid w:val="7B6D09B9"/>
    <w:rsid w:val="7B6F14FD"/>
    <w:rsid w:val="7B72B80C"/>
    <w:rsid w:val="7B764182"/>
    <w:rsid w:val="7B8ED7D5"/>
    <w:rsid w:val="7BA97BA1"/>
    <w:rsid w:val="7BBB1E2E"/>
    <w:rsid w:val="7BC0C1C8"/>
    <w:rsid w:val="7BD61FBF"/>
    <w:rsid w:val="7BDAA28A"/>
    <w:rsid w:val="7BDFA550"/>
    <w:rsid w:val="7BE4D28F"/>
    <w:rsid w:val="7BEC1032"/>
    <w:rsid w:val="7BEF82B9"/>
    <w:rsid w:val="7BFD646E"/>
    <w:rsid w:val="7C04B148"/>
    <w:rsid w:val="7C1F8E76"/>
    <w:rsid w:val="7C2EEB61"/>
    <w:rsid w:val="7C32990D"/>
    <w:rsid w:val="7C33230A"/>
    <w:rsid w:val="7C3789F4"/>
    <w:rsid w:val="7C4834DA"/>
    <w:rsid w:val="7C4A880C"/>
    <w:rsid w:val="7C522037"/>
    <w:rsid w:val="7C59E119"/>
    <w:rsid w:val="7C64154B"/>
    <w:rsid w:val="7C6FE11D"/>
    <w:rsid w:val="7C7C5E2B"/>
    <w:rsid w:val="7C8669AD"/>
    <w:rsid w:val="7C87A6C4"/>
    <w:rsid w:val="7CA0D569"/>
    <w:rsid w:val="7CBEB871"/>
    <w:rsid w:val="7CCC8C5D"/>
    <w:rsid w:val="7CDB66DC"/>
    <w:rsid w:val="7CF3E32B"/>
    <w:rsid w:val="7D039F01"/>
    <w:rsid w:val="7D189F96"/>
    <w:rsid w:val="7D1C1590"/>
    <w:rsid w:val="7D2FF6F5"/>
    <w:rsid w:val="7D4D85D0"/>
    <w:rsid w:val="7D741D4A"/>
    <w:rsid w:val="7D7E37D2"/>
    <w:rsid w:val="7D832AF7"/>
    <w:rsid w:val="7D89B6A6"/>
    <w:rsid w:val="7D8A7AE1"/>
    <w:rsid w:val="7D9D9B5F"/>
    <w:rsid w:val="7DA3534B"/>
    <w:rsid w:val="7DC82B64"/>
    <w:rsid w:val="7DE4DA4A"/>
    <w:rsid w:val="7DE60A57"/>
    <w:rsid w:val="7DF379BB"/>
    <w:rsid w:val="7DF60A65"/>
    <w:rsid w:val="7E0AA989"/>
    <w:rsid w:val="7E0BBA59"/>
    <w:rsid w:val="7E1C3335"/>
    <w:rsid w:val="7E287C48"/>
    <w:rsid w:val="7E3D5A72"/>
    <w:rsid w:val="7E4C961A"/>
    <w:rsid w:val="7E4FA128"/>
    <w:rsid w:val="7E621AA1"/>
    <w:rsid w:val="7E6898DF"/>
    <w:rsid w:val="7E6906EE"/>
    <w:rsid w:val="7E69B4E9"/>
    <w:rsid w:val="7E6B69F7"/>
    <w:rsid w:val="7E78888C"/>
    <w:rsid w:val="7E93DA7C"/>
    <w:rsid w:val="7E9D950E"/>
    <w:rsid w:val="7EA62DB3"/>
    <w:rsid w:val="7EADE7C4"/>
    <w:rsid w:val="7EBBE0B3"/>
    <w:rsid w:val="7EC0E2B1"/>
    <w:rsid w:val="7EC30CA4"/>
    <w:rsid w:val="7EC5705F"/>
    <w:rsid w:val="7EC8EF7E"/>
    <w:rsid w:val="7EEA5EE3"/>
    <w:rsid w:val="7EEB880D"/>
    <w:rsid w:val="7EEBF42A"/>
    <w:rsid w:val="7EEC7101"/>
    <w:rsid w:val="7EED4477"/>
    <w:rsid w:val="7EFCE718"/>
    <w:rsid w:val="7EFD7E16"/>
    <w:rsid w:val="7F09EAC9"/>
    <w:rsid w:val="7F0B4A4B"/>
    <w:rsid w:val="7F1C93AD"/>
    <w:rsid w:val="7F2A595F"/>
    <w:rsid w:val="7F39F160"/>
    <w:rsid w:val="7F3CD68F"/>
    <w:rsid w:val="7F507BA5"/>
    <w:rsid w:val="7F696641"/>
    <w:rsid w:val="7F77A286"/>
    <w:rsid w:val="7F79F839"/>
    <w:rsid w:val="7F80BCD1"/>
    <w:rsid w:val="7FA20576"/>
    <w:rsid w:val="7FAE003A"/>
    <w:rsid w:val="7FC8299B"/>
    <w:rsid w:val="7FDAC6FF"/>
    <w:rsid w:val="7FE3A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6F1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84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9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9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9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9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9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BB447E"/>
  </w:style>
  <w:style w:type="paragraph" w:customStyle="1" w:styleId="paragraph">
    <w:name w:val="paragraph"/>
    <w:basedOn w:val="Normalny"/>
    <w:rsid w:val="0024293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pellingerror">
    <w:name w:val="spellingerror"/>
    <w:basedOn w:val="Domylnaczcionkaakapitu"/>
    <w:rsid w:val="00F70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5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3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9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6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7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5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C95FF-20E8-4FA5-BBD8-E1AF7841B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14518</Words>
  <Characters>87109</Characters>
  <Application>Microsoft Office Word</Application>
  <DocSecurity>0</DocSecurity>
  <Lines>725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2021-06-01T12:28:00Z</dcterms:created>
  <dcterms:modified xsi:type="dcterms:W3CDTF">2021-06-01T12:29:00Z</dcterms:modified>
</cp:coreProperties>
</file>